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9C5490">
            <w:pPr>
              <w:pStyle w:val="Header"/>
              <w:spacing w:before="120" w:after="120"/>
            </w:pPr>
            <w:r>
              <w:t>NPRR Number</w:t>
            </w:r>
          </w:p>
        </w:tc>
        <w:tc>
          <w:tcPr>
            <w:tcW w:w="1260" w:type="dxa"/>
            <w:tcBorders>
              <w:bottom w:val="single" w:sz="4" w:space="0" w:color="auto"/>
            </w:tcBorders>
            <w:vAlign w:val="center"/>
          </w:tcPr>
          <w:p w14:paraId="58DFDEEC" w14:textId="2B24EE8D" w:rsidR="00067FE2" w:rsidRDefault="008113FB" w:rsidP="008113FB">
            <w:pPr>
              <w:pStyle w:val="Header"/>
              <w:spacing w:before="120" w:after="120"/>
              <w:jc w:val="center"/>
            </w:pPr>
            <w:hyperlink r:id="rId8" w:history="1">
              <w:r w:rsidRPr="008113FB">
                <w:rPr>
                  <w:rStyle w:val="Hyperlink"/>
                </w:rPr>
                <w:t>1292</w:t>
              </w:r>
            </w:hyperlink>
          </w:p>
        </w:tc>
        <w:tc>
          <w:tcPr>
            <w:tcW w:w="900" w:type="dxa"/>
            <w:tcBorders>
              <w:bottom w:val="single" w:sz="4" w:space="0" w:color="auto"/>
            </w:tcBorders>
            <w:shd w:val="clear" w:color="auto" w:fill="FFFFFF"/>
            <w:vAlign w:val="center"/>
          </w:tcPr>
          <w:p w14:paraId="1F77FB52" w14:textId="77777777" w:rsidR="00067FE2" w:rsidRDefault="00067FE2" w:rsidP="009C5490">
            <w:pPr>
              <w:pStyle w:val="Header"/>
              <w:spacing w:before="120" w:after="120"/>
            </w:pPr>
            <w:r>
              <w:t>NPRR Title</w:t>
            </w:r>
          </w:p>
        </w:tc>
        <w:tc>
          <w:tcPr>
            <w:tcW w:w="6660" w:type="dxa"/>
            <w:tcBorders>
              <w:bottom w:val="single" w:sz="4" w:space="0" w:color="auto"/>
            </w:tcBorders>
            <w:vAlign w:val="center"/>
          </w:tcPr>
          <w:p w14:paraId="58F14EBB" w14:textId="5372C35E" w:rsidR="00067FE2" w:rsidRDefault="009C5490" w:rsidP="009C5490">
            <w:pPr>
              <w:pStyle w:val="Header"/>
              <w:spacing w:before="120" w:after="120"/>
            </w:pPr>
            <w:r>
              <w:t>Granular Product Type for CRR TOU</w:t>
            </w:r>
          </w:p>
        </w:tc>
      </w:tr>
      <w:tr w:rsidR="00357DE3" w:rsidRPr="00E01925" w14:paraId="398BCBF4" w14:textId="77777777" w:rsidTr="00BC2D06">
        <w:trPr>
          <w:trHeight w:val="518"/>
        </w:trPr>
        <w:tc>
          <w:tcPr>
            <w:tcW w:w="2880" w:type="dxa"/>
            <w:gridSpan w:val="2"/>
            <w:shd w:val="clear" w:color="auto" w:fill="FFFFFF"/>
            <w:vAlign w:val="center"/>
          </w:tcPr>
          <w:p w14:paraId="3A20C7F8" w14:textId="6EBFF2AF" w:rsidR="00357DE3" w:rsidRPr="00E01925" w:rsidRDefault="00357DE3" w:rsidP="00357DE3">
            <w:pPr>
              <w:pStyle w:val="Header"/>
              <w:spacing w:before="120" w:after="120"/>
              <w:rPr>
                <w:bCs w:val="0"/>
              </w:rPr>
            </w:pPr>
            <w:r w:rsidRPr="0027027D">
              <w:t>Date of Decision</w:t>
            </w:r>
          </w:p>
        </w:tc>
        <w:tc>
          <w:tcPr>
            <w:tcW w:w="7560" w:type="dxa"/>
            <w:gridSpan w:val="2"/>
            <w:vAlign w:val="center"/>
          </w:tcPr>
          <w:p w14:paraId="16A45634" w14:textId="3081AE4A" w:rsidR="00357DE3" w:rsidRPr="00E01925" w:rsidRDefault="00357DE3" w:rsidP="00357DE3">
            <w:pPr>
              <w:pStyle w:val="NormalArial"/>
              <w:spacing w:before="120" w:after="120"/>
            </w:pPr>
            <w:r>
              <w:t>August 13</w:t>
            </w:r>
            <w:r>
              <w:t>, 2025</w:t>
            </w:r>
          </w:p>
        </w:tc>
      </w:tr>
      <w:tr w:rsidR="00357DE3" w:rsidRPr="00E01925" w14:paraId="59914928" w14:textId="77777777" w:rsidTr="00BC2D06">
        <w:trPr>
          <w:trHeight w:val="518"/>
        </w:trPr>
        <w:tc>
          <w:tcPr>
            <w:tcW w:w="2880" w:type="dxa"/>
            <w:gridSpan w:val="2"/>
            <w:shd w:val="clear" w:color="auto" w:fill="FFFFFF"/>
            <w:vAlign w:val="center"/>
          </w:tcPr>
          <w:p w14:paraId="1DB33A05" w14:textId="7758CA73" w:rsidR="00357DE3" w:rsidRPr="00E01925" w:rsidRDefault="00357DE3" w:rsidP="00357DE3">
            <w:pPr>
              <w:pStyle w:val="Header"/>
              <w:spacing w:before="120" w:after="120"/>
              <w:rPr>
                <w:bCs w:val="0"/>
              </w:rPr>
            </w:pPr>
            <w:r w:rsidRPr="0027027D">
              <w:t>Action</w:t>
            </w:r>
          </w:p>
        </w:tc>
        <w:tc>
          <w:tcPr>
            <w:tcW w:w="7560" w:type="dxa"/>
            <w:gridSpan w:val="2"/>
            <w:vAlign w:val="center"/>
          </w:tcPr>
          <w:p w14:paraId="7FC5927A" w14:textId="245B82DC" w:rsidR="00357DE3" w:rsidRDefault="00357DE3" w:rsidP="00357DE3">
            <w:pPr>
              <w:pStyle w:val="NormalArial"/>
              <w:spacing w:before="120" w:after="120"/>
            </w:pPr>
            <w:r w:rsidRPr="0027027D">
              <w:t>Tabled</w:t>
            </w:r>
          </w:p>
        </w:tc>
      </w:tr>
      <w:tr w:rsidR="00357DE3" w:rsidRPr="00E01925" w14:paraId="51E6C67E" w14:textId="77777777" w:rsidTr="00BC2D06">
        <w:trPr>
          <w:trHeight w:val="518"/>
        </w:trPr>
        <w:tc>
          <w:tcPr>
            <w:tcW w:w="2880" w:type="dxa"/>
            <w:gridSpan w:val="2"/>
            <w:shd w:val="clear" w:color="auto" w:fill="FFFFFF"/>
            <w:vAlign w:val="center"/>
          </w:tcPr>
          <w:p w14:paraId="2B3832A8" w14:textId="65B7E6BF" w:rsidR="00357DE3" w:rsidRPr="00E01925" w:rsidRDefault="00357DE3" w:rsidP="00357DE3">
            <w:pPr>
              <w:pStyle w:val="Header"/>
              <w:spacing w:before="120" w:after="120"/>
              <w:rPr>
                <w:bCs w:val="0"/>
              </w:rPr>
            </w:pPr>
            <w:r w:rsidRPr="0027027D">
              <w:t xml:space="preserve">Timeline </w:t>
            </w:r>
          </w:p>
        </w:tc>
        <w:tc>
          <w:tcPr>
            <w:tcW w:w="7560" w:type="dxa"/>
            <w:gridSpan w:val="2"/>
            <w:vAlign w:val="center"/>
          </w:tcPr>
          <w:p w14:paraId="25FC0F61" w14:textId="5B1C0966" w:rsidR="00357DE3" w:rsidRDefault="00357DE3" w:rsidP="00357DE3">
            <w:pPr>
              <w:pStyle w:val="NormalArial"/>
              <w:spacing w:before="120" w:after="120"/>
            </w:pPr>
            <w:r w:rsidRPr="0027027D">
              <w:t>Normal</w:t>
            </w:r>
          </w:p>
        </w:tc>
      </w:tr>
      <w:tr w:rsidR="00357DE3" w:rsidRPr="00E01925" w14:paraId="77C8790D" w14:textId="77777777" w:rsidTr="00BC2D06">
        <w:trPr>
          <w:trHeight w:val="518"/>
        </w:trPr>
        <w:tc>
          <w:tcPr>
            <w:tcW w:w="2880" w:type="dxa"/>
            <w:gridSpan w:val="2"/>
            <w:shd w:val="clear" w:color="auto" w:fill="FFFFFF"/>
            <w:vAlign w:val="center"/>
          </w:tcPr>
          <w:p w14:paraId="7B69DFD0" w14:textId="5DA169FD" w:rsidR="00357DE3" w:rsidRPr="00E01925" w:rsidRDefault="00357DE3" w:rsidP="00357DE3">
            <w:pPr>
              <w:pStyle w:val="Header"/>
              <w:spacing w:before="120" w:after="120"/>
              <w:rPr>
                <w:bCs w:val="0"/>
              </w:rPr>
            </w:pPr>
            <w:r w:rsidRPr="0027027D">
              <w:t>Proposed Effective Date</w:t>
            </w:r>
          </w:p>
        </w:tc>
        <w:tc>
          <w:tcPr>
            <w:tcW w:w="7560" w:type="dxa"/>
            <w:gridSpan w:val="2"/>
            <w:vAlign w:val="center"/>
          </w:tcPr>
          <w:p w14:paraId="27BC2447" w14:textId="146C0A3F" w:rsidR="00357DE3" w:rsidRDefault="00357DE3" w:rsidP="00357DE3">
            <w:pPr>
              <w:pStyle w:val="NormalArial"/>
              <w:spacing w:before="120" w:after="120"/>
            </w:pPr>
            <w:r w:rsidRPr="0027027D">
              <w:t>To be determined</w:t>
            </w:r>
          </w:p>
        </w:tc>
      </w:tr>
      <w:tr w:rsidR="00357DE3" w:rsidRPr="00E01925" w14:paraId="6EB266D0" w14:textId="77777777" w:rsidTr="00BC2D06">
        <w:trPr>
          <w:trHeight w:val="518"/>
        </w:trPr>
        <w:tc>
          <w:tcPr>
            <w:tcW w:w="2880" w:type="dxa"/>
            <w:gridSpan w:val="2"/>
            <w:shd w:val="clear" w:color="auto" w:fill="FFFFFF"/>
            <w:vAlign w:val="center"/>
          </w:tcPr>
          <w:p w14:paraId="45A3A100" w14:textId="0FD1C59E" w:rsidR="00357DE3" w:rsidRPr="00E01925" w:rsidRDefault="00357DE3" w:rsidP="00357DE3">
            <w:pPr>
              <w:pStyle w:val="Header"/>
              <w:spacing w:before="120" w:after="120"/>
              <w:rPr>
                <w:bCs w:val="0"/>
              </w:rPr>
            </w:pPr>
            <w:r w:rsidRPr="0027027D">
              <w:t>Priority and Rank Assigned</w:t>
            </w:r>
          </w:p>
        </w:tc>
        <w:tc>
          <w:tcPr>
            <w:tcW w:w="7560" w:type="dxa"/>
            <w:gridSpan w:val="2"/>
            <w:vAlign w:val="center"/>
          </w:tcPr>
          <w:p w14:paraId="316444DC" w14:textId="7D96F0BF" w:rsidR="00357DE3" w:rsidRDefault="00357DE3" w:rsidP="00357DE3">
            <w:pPr>
              <w:pStyle w:val="NormalArial"/>
              <w:spacing w:before="120" w:after="120"/>
            </w:pPr>
            <w:r w:rsidRPr="0027027D">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9C5490">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457E805" w14:textId="77777777" w:rsidR="009D17F0" w:rsidRDefault="009C5490" w:rsidP="009C5490">
            <w:pPr>
              <w:pStyle w:val="NormalArial"/>
              <w:spacing w:before="120"/>
            </w:pPr>
            <w:r>
              <w:t>7.3, Types of Congestion Revenue Rights to be Auctioned</w:t>
            </w:r>
          </w:p>
          <w:p w14:paraId="6543258A" w14:textId="77777777" w:rsidR="009C5490" w:rsidRDefault="009C5490" w:rsidP="00F44236">
            <w:pPr>
              <w:pStyle w:val="NormalArial"/>
            </w:pPr>
            <w:r>
              <w:t>7.5.5.3 Auction Process</w:t>
            </w:r>
          </w:p>
          <w:p w14:paraId="3356516F" w14:textId="42547E13" w:rsidR="009C5490" w:rsidRPr="00FB509B" w:rsidRDefault="009C5490" w:rsidP="009C5490">
            <w:pPr>
              <w:pStyle w:val="NormalArial"/>
              <w:spacing w:after="120"/>
            </w:pPr>
            <w:r>
              <w:t>16.11.4.5, Determination of the Counter-Party Future Credit Exposure</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9C5490">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37AE8771" w:rsidR="00C9766A" w:rsidRPr="00FB509B" w:rsidRDefault="00744B36"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9C5490">
            <w:pPr>
              <w:pStyle w:val="Header"/>
              <w:spacing w:before="120" w:after="120"/>
            </w:pPr>
            <w:r>
              <w:t>Revision Description</w:t>
            </w:r>
          </w:p>
        </w:tc>
        <w:tc>
          <w:tcPr>
            <w:tcW w:w="7560" w:type="dxa"/>
            <w:gridSpan w:val="2"/>
            <w:tcBorders>
              <w:bottom w:val="single" w:sz="4" w:space="0" w:color="auto"/>
            </w:tcBorders>
            <w:vAlign w:val="center"/>
          </w:tcPr>
          <w:p w14:paraId="6A00AE95" w14:textId="29CE55BD" w:rsidR="009D17F0" w:rsidRPr="00FB509B" w:rsidRDefault="009C5490" w:rsidP="00176375">
            <w:pPr>
              <w:pStyle w:val="NormalArial"/>
              <w:spacing w:before="120" w:after="120"/>
            </w:pPr>
            <w:r>
              <w:t xml:space="preserve">This Nodal Protocol Revision Request (NPRR) creates the granular Congestion Revenue Right (CRR) Time </w:t>
            </w:r>
            <w:r w:rsidR="00744B36">
              <w:t>O</w:t>
            </w:r>
            <w:r>
              <w:t>f Use (TOU) blocks to align with the current resource mix and improve auction speed and efficiency.  Currently, CRRs are traded as weekday/weekend peak and off-peak, with no opportunity to further shape hedges.  More granular CRR TOU blocks will divide weekday/weekend peak between solar and non-solar hours, providing a more targeted hedging product.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9C5490">
            <w:pPr>
              <w:pStyle w:val="Header"/>
              <w:spacing w:before="120" w:after="120"/>
            </w:pPr>
            <w:r>
              <w:t>Reason for Revision</w:t>
            </w:r>
          </w:p>
        </w:tc>
        <w:tc>
          <w:tcPr>
            <w:tcW w:w="7560" w:type="dxa"/>
            <w:gridSpan w:val="2"/>
            <w:vAlign w:val="center"/>
          </w:tcPr>
          <w:p w14:paraId="43F2A15B" w14:textId="7D74448F" w:rsidR="00555554" w:rsidRDefault="00357DE3" w:rsidP="00555554">
            <w:pPr>
              <w:pStyle w:val="NormalArial"/>
              <w:tabs>
                <w:tab w:val="left" w:pos="432"/>
              </w:tabs>
              <w:spacing w:before="120"/>
              <w:ind w:left="432" w:hanging="432"/>
              <w:rPr>
                <w:rFonts w:cs="Arial"/>
                <w:color w:val="000000"/>
              </w:rPr>
            </w:pPr>
            <w:r>
              <w:pict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15pt">
                  <v:imagedata r:id="rId9" o:title=""/>
                </v:shape>
              </w:pict>
            </w:r>
            <w:r w:rsidR="00555554" w:rsidRPr="006629C8">
              <w:t xml:space="preserve">  </w:t>
            </w:r>
            <w:hyperlink r:id="rId10" w:history="1">
              <w:r w:rsidR="00555554" w:rsidRPr="00BD53C5">
                <w:rPr>
                  <w:rStyle w:val="Hyperlink"/>
                  <w:rFonts w:cs="Arial"/>
                </w:rPr>
                <w:t>Strategic Plan</w:t>
              </w:r>
            </w:hyperlink>
            <w:r w:rsidR="00555554">
              <w:rPr>
                <w:rFonts w:cs="Arial"/>
                <w:color w:val="000000"/>
              </w:rPr>
              <w:t xml:space="preserve"> Objective 1 – </w:t>
            </w:r>
            <w:r w:rsidR="00555554" w:rsidRPr="00BD53C5">
              <w:rPr>
                <w:rFonts w:cs="Arial"/>
                <w:color w:val="000000"/>
              </w:rPr>
              <w:t>Be an industry leader for grid reliability and resilience</w:t>
            </w:r>
          </w:p>
          <w:p w14:paraId="4E24F7A7" w14:textId="082B0E0D" w:rsidR="00555554" w:rsidRPr="00BD53C5" w:rsidRDefault="00357DE3" w:rsidP="00555554">
            <w:pPr>
              <w:pStyle w:val="NormalArial"/>
              <w:tabs>
                <w:tab w:val="left" w:pos="432"/>
              </w:tabs>
              <w:spacing w:before="120"/>
              <w:ind w:left="432" w:hanging="432"/>
              <w:rPr>
                <w:rFonts w:cs="Arial"/>
                <w:color w:val="000000"/>
              </w:rPr>
            </w:pPr>
            <w:r>
              <w:pict w14:anchorId="613324DE">
                <v:shape id="_x0000_i1026" type="#_x0000_t75" style="width:15.6pt;height:15pt">
                  <v:imagedata r:id="rId11" o:title=""/>
                </v:shape>
              </w:pict>
            </w:r>
            <w:r w:rsidR="00555554" w:rsidRPr="00CD242D">
              <w:t xml:space="preserve">  </w:t>
            </w:r>
            <w:hyperlink r:id="rId12" w:history="1">
              <w:r w:rsidR="00555554" w:rsidRPr="00BD53C5">
                <w:rPr>
                  <w:rStyle w:val="Hyperlink"/>
                  <w:rFonts w:cs="Arial"/>
                </w:rPr>
                <w:t>Strategic Plan</w:t>
              </w:r>
            </w:hyperlink>
            <w:r w:rsidR="00555554">
              <w:rPr>
                <w:rFonts w:cs="Arial"/>
                <w:color w:val="000000"/>
              </w:rPr>
              <w:t xml:space="preserve"> Objective 2 - </w:t>
            </w:r>
            <w:r w:rsidR="00555554" w:rsidRPr="00BD53C5">
              <w:rPr>
                <w:rFonts w:cs="Arial"/>
                <w:color w:val="000000"/>
              </w:rPr>
              <w:t>Enhance the ERCOT region’s economic competitiveness</w:t>
            </w:r>
            <w:r w:rsidR="00555554">
              <w:rPr>
                <w:rFonts w:cs="Arial"/>
                <w:color w:val="000000"/>
              </w:rPr>
              <w:t xml:space="preserve"> </w:t>
            </w:r>
            <w:r w:rsidR="00555554" w:rsidRPr="00BD53C5">
              <w:rPr>
                <w:rFonts w:cs="Arial"/>
                <w:color w:val="000000"/>
              </w:rPr>
              <w:t>with respect to trends in wholesale power rates and retail</w:t>
            </w:r>
            <w:r w:rsidR="00555554">
              <w:rPr>
                <w:rFonts w:cs="Arial"/>
                <w:color w:val="000000"/>
              </w:rPr>
              <w:t xml:space="preserve"> </w:t>
            </w:r>
            <w:r w:rsidR="00555554" w:rsidRPr="00BD53C5">
              <w:rPr>
                <w:rFonts w:cs="Arial"/>
                <w:color w:val="000000"/>
              </w:rPr>
              <w:t>electricity prices to consumers</w:t>
            </w:r>
          </w:p>
          <w:p w14:paraId="7B3D991B" w14:textId="1921BEC9" w:rsidR="00555554" w:rsidRPr="00BD53C5" w:rsidRDefault="00357DE3" w:rsidP="00555554">
            <w:pPr>
              <w:pStyle w:val="NormalArial"/>
              <w:spacing w:before="120"/>
              <w:ind w:left="432" w:hanging="432"/>
              <w:rPr>
                <w:rFonts w:cs="Arial"/>
                <w:color w:val="000000"/>
              </w:rPr>
            </w:pPr>
            <w:r>
              <w:pict w14:anchorId="021A3F14">
                <v:shape id="_x0000_i1027" type="#_x0000_t75" style="width:15.6pt;height:15pt">
                  <v:imagedata r:id="rId9" o:title=""/>
                </v:shape>
              </w:pict>
            </w:r>
            <w:r w:rsidR="00555554" w:rsidRPr="006629C8">
              <w:t xml:space="preserve">  </w:t>
            </w:r>
            <w:hyperlink r:id="rId13" w:history="1">
              <w:r w:rsidR="00555554" w:rsidRPr="00BD53C5">
                <w:rPr>
                  <w:rStyle w:val="Hyperlink"/>
                  <w:rFonts w:cs="Arial"/>
                </w:rPr>
                <w:t>Strategic Plan</w:t>
              </w:r>
            </w:hyperlink>
            <w:r w:rsidR="00555554">
              <w:rPr>
                <w:rFonts w:cs="Arial"/>
                <w:color w:val="000000"/>
              </w:rPr>
              <w:t xml:space="preserve"> Objective 3 - </w:t>
            </w:r>
            <w:r w:rsidR="00555554" w:rsidRPr="00BD53C5">
              <w:rPr>
                <w:rFonts w:cs="Arial"/>
                <w:color w:val="000000"/>
              </w:rPr>
              <w:t>Advance ERCOT, Inc. as an</w:t>
            </w:r>
            <w:r w:rsidR="00555554">
              <w:rPr>
                <w:rFonts w:cs="Arial"/>
                <w:color w:val="000000"/>
              </w:rPr>
              <w:t xml:space="preserve"> </w:t>
            </w:r>
            <w:r w:rsidR="00555554" w:rsidRPr="00BD53C5">
              <w:rPr>
                <w:rFonts w:cs="Arial"/>
                <w:color w:val="000000"/>
              </w:rPr>
              <w:t>independent leading</w:t>
            </w:r>
            <w:r w:rsidR="00555554">
              <w:rPr>
                <w:rFonts w:cs="Arial"/>
                <w:color w:val="000000"/>
              </w:rPr>
              <w:t xml:space="preserve"> </w:t>
            </w:r>
            <w:r w:rsidR="00555554" w:rsidRPr="00BD53C5">
              <w:rPr>
                <w:rFonts w:cs="Arial"/>
                <w:color w:val="000000"/>
              </w:rPr>
              <w:t>industry expert and an employer of choice by fostering</w:t>
            </w:r>
            <w:r w:rsidR="00555554">
              <w:rPr>
                <w:rFonts w:cs="Arial"/>
                <w:color w:val="000000"/>
              </w:rPr>
              <w:t xml:space="preserve"> </w:t>
            </w:r>
            <w:r w:rsidR="00555554" w:rsidRPr="00BD53C5">
              <w:rPr>
                <w:rFonts w:cs="Arial"/>
                <w:color w:val="000000"/>
              </w:rPr>
              <w:t>innovation, investing in our people, and emphasizing the</w:t>
            </w:r>
            <w:r w:rsidR="00555554">
              <w:rPr>
                <w:rFonts w:cs="Arial"/>
                <w:color w:val="000000"/>
              </w:rPr>
              <w:t xml:space="preserve"> </w:t>
            </w:r>
            <w:r w:rsidR="00555554" w:rsidRPr="00BD53C5">
              <w:rPr>
                <w:rFonts w:cs="Arial"/>
                <w:color w:val="000000"/>
              </w:rPr>
              <w:t>importance of our mission</w:t>
            </w:r>
          </w:p>
          <w:p w14:paraId="0E922105" w14:textId="6E6C7E1C" w:rsidR="00E71C39" w:rsidRDefault="00357DE3" w:rsidP="00E71C39">
            <w:pPr>
              <w:pStyle w:val="NormalArial"/>
              <w:spacing w:before="120"/>
              <w:rPr>
                <w:iCs/>
                <w:kern w:val="24"/>
              </w:rPr>
            </w:pPr>
            <w:r>
              <w:pict w14:anchorId="200A7673">
                <v:shape id="_x0000_i1028" type="#_x0000_t75" style="width:15.6pt;height:15pt">
                  <v:imagedata r:id="rId9" o:title=""/>
                </v:shape>
              </w:pict>
            </w:r>
            <w:r w:rsidR="00E71C39" w:rsidRPr="006629C8">
              <w:t xml:space="preserve">  </w:t>
            </w:r>
            <w:r w:rsidR="00ED3965" w:rsidRPr="00344591">
              <w:rPr>
                <w:iCs/>
                <w:kern w:val="24"/>
              </w:rPr>
              <w:t>General system and/or process improvement(s)</w:t>
            </w:r>
          </w:p>
          <w:p w14:paraId="17096D73" w14:textId="3BB8E89D" w:rsidR="00E71C39" w:rsidRDefault="00357DE3" w:rsidP="00E71C39">
            <w:pPr>
              <w:pStyle w:val="NormalArial"/>
              <w:spacing w:before="120"/>
              <w:rPr>
                <w:iCs/>
                <w:kern w:val="24"/>
              </w:rPr>
            </w:pPr>
            <w:r>
              <w:lastRenderedPageBreak/>
              <w:pict w14:anchorId="4C6ED319">
                <v:shape id="_x0000_i1029" type="#_x0000_t75" style="width:15.6pt;height:15pt">
                  <v:imagedata r:id="rId9" o:title=""/>
                </v:shape>
              </w:pict>
            </w:r>
            <w:r w:rsidR="00E71C39" w:rsidRPr="006629C8">
              <w:t xml:space="preserve">  </w:t>
            </w:r>
            <w:r w:rsidR="00E71C39">
              <w:rPr>
                <w:iCs/>
                <w:kern w:val="24"/>
              </w:rPr>
              <w:t>Regulatory requirements</w:t>
            </w:r>
          </w:p>
          <w:p w14:paraId="5FB89AD5" w14:textId="43EEC6BA" w:rsidR="00E71C39" w:rsidRPr="00CD242D" w:rsidRDefault="00357DE3" w:rsidP="00E71C39">
            <w:pPr>
              <w:pStyle w:val="NormalArial"/>
              <w:spacing w:before="120"/>
              <w:rPr>
                <w:rFonts w:cs="Arial"/>
                <w:color w:val="000000"/>
              </w:rPr>
            </w:pPr>
            <w:r>
              <w:pict w14:anchorId="52A53E32">
                <v:shape id="_x0000_i1030" type="#_x0000_t75" style="width:15.6pt;height:15pt">
                  <v:imagedata r:id="rId9" o:title=""/>
                </v:shape>
              </w:pict>
            </w:r>
            <w:r w:rsidR="00E71C39"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357DE3">
        <w:trPr>
          <w:trHeight w:val="518"/>
        </w:trPr>
        <w:tc>
          <w:tcPr>
            <w:tcW w:w="2880" w:type="dxa"/>
            <w:gridSpan w:val="2"/>
            <w:shd w:val="clear" w:color="auto" w:fill="FFFFFF"/>
            <w:vAlign w:val="center"/>
          </w:tcPr>
          <w:p w14:paraId="6ABB5F27" w14:textId="61EC6BB8" w:rsidR="00625E5D" w:rsidRDefault="00555554" w:rsidP="009C5490">
            <w:pPr>
              <w:pStyle w:val="Header"/>
              <w:spacing w:before="120" w:after="120"/>
            </w:pPr>
            <w:r w:rsidRPr="008D4661">
              <w:lastRenderedPageBreak/>
              <w:t>Justification of Reason for Revision and Market Impacts</w:t>
            </w:r>
          </w:p>
        </w:tc>
        <w:tc>
          <w:tcPr>
            <w:tcW w:w="7560" w:type="dxa"/>
            <w:gridSpan w:val="2"/>
            <w:vAlign w:val="center"/>
          </w:tcPr>
          <w:p w14:paraId="1D8B6791" w14:textId="18AEA5F4" w:rsidR="00823208" w:rsidRPr="00D33A03" w:rsidRDefault="00823208" w:rsidP="00823208">
            <w:pPr>
              <w:pStyle w:val="NormalArial"/>
              <w:spacing w:before="120" w:after="120"/>
              <w:rPr>
                <w:rFonts w:cs="Arial"/>
                <w:iCs/>
                <w:kern w:val="24"/>
              </w:rPr>
            </w:pPr>
            <w:r w:rsidRPr="00D33A03">
              <w:rPr>
                <w:rFonts w:cs="Arial"/>
                <w:iCs/>
                <w:kern w:val="24"/>
              </w:rPr>
              <w:t xml:space="preserve">Increase in </w:t>
            </w:r>
            <w:r w:rsidR="008D4661">
              <w:rPr>
                <w:rFonts w:cs="Arial"/>
                <w:iCs/>
                <w:kern w:val="24"/>
              </w:rPr>
              <w:t>I</w:t>
            </w:r>
            <w:r w:rsidRPr="00D33A03">
              <w:rPr>
                <w:rFonts w:cs="Arial"/>
                <w:iCs/>
                <w:kern w:val="24"/>
              </w:rPr>
              <w:t xml:space="preserve">ntermittent </w:t>
            </w:r>
            <w:r w:rsidR="008D4661">
              <w:rPr>
                <w:rFonts w:cs="Arial"/>
                <w:iCs/>
                <w:kern w:val="24"/>
              </w:rPr>
              <w:t>R</w:t>
            </w:r>
            <w:r w:rsidRPr="00D33A03">
              <w:rPr>
                <w:rFonts w:cs="Arial"/>
                <w:iCs/>
                <w:kern w:val="24"/>
              </w:rPr>
              <w:t>enewable</w:t>
            </w:r>
            <w:r w:rsidR="008D4661">
              <w:rPr>
                <w:rFonts w:cs="Arial"/>
                <w:iCs/>
                <w:kern w:val="24"/>
              </w:rPr>
              <w:t xml:space="preserve"> Resources (IRRs)</w:t>
            </w:r>
            <w:r w:rsidRPr="00D33A03">
              <w:rPr>
                <w:rFonts w:cs="Arial"/>
                <w:iCs/>
                <w:kern w:val="24"/>
              </w:rPr>
              <w:t xml:space="preserve"> has changed generation and congestion patterns in the system - current blocks (especially 5x16 and 2x16) show significant price variability due to differences between solar and non-solar hours with congestion values frequently shifting between positive and negative within the block.</w:t>
            </w:r>
            <w:r w:rsidR="008D4661">
              <w:rPr>
                <w:rFonts w:cs="Arial"/>
                <w:iCs/>
                <w:kern w:val="24"/>
              </w:rPr>
              <w:t xml:space="preserve">  </w:t>
            </w:r>
            <w:r w:rsidRPr="00D33A03">
              <w:rPr>
                <w:rFonts w:cs="Arial"/>
                <w:iCs/>
                <w:kern w:val="24"/>
              </w:rPr>
              <w:t>In addition, more granular blocks would allow market participants to hedge more efficiently with Obligations (over Options) which require fewer computational resources for CRR auction clearing, speeding up process and efficiency.</w:t>
            </w:r>
          </w:p>
          <w:p w14:paraId="0810E345" w14:textId="77777777" w:rsidR="00823208" w:rsidRPr="00D33A03" w:rsidRDefault="00823208" w:rsidP="00823208">
            <w:pPr>
              <w:pStyle w:val="NormalArial"/>
              <w:spacing w:before="120" w:after="120"/>
              <w:rPr>
                <w:rFonts w:cs="Arial"/>
                <w:iCs/>
                <w:kern w:val="24"/>
              </w:rPr>
            </w:pPr>
            <w:r w:rsidRPr="00D33A03">
              <w:rPr>
                <w:rFonts w:cs="Arial"/>
                <w:iCs/>
                <w:kern w:val="24"/>
              </w:rPr>
              <w:t>Using solar capacity in the last two years, the monthly solar hour values (start and end hour) have been proposed for times when solar capacity factors are over 25%:</w:t>
            </w:r>
          </w:p>
          <w:p w14:paraId="0AEB8D62" w14:textId="77777777" w:rsidR="00823208" w:rsidRPr="00D33A03" w:rsidRDefault="00823208" w:rsidP="00823208">
            <w:pPr>
              <w:rPr>
                <w:rFonts w:ascii="Arial" w:hAnsi="Arial" w:cs="Arial"/>
                <w:b/>
                <w:bCs/>
                <w:sz w:val="18"/>
                <w:szCs w:val="18"/>
              </w:rPr>
            </w:pPr>
            <w:r w:rsidRPr="00D33A03">
              <w:rPr>
                <w:rFonts w:ascii="Arial" w:hAnsi="Arial" w:cs="Arial"/>
                <w:b/>
                <w:bCs/>
                <w:sz w:val="18"/>
                <w:szCs w:val="18"/>
              </w:rPr>
              <w:t>TOU Mapping</w:t>
            </w:r>
          </w:p>
          <w:p w14:paraId="099BAEBD" w14:textId="77777777" w:rsidR="00823208" w:rsidRPr="00D33A03" w:rsidRDefault="00823208" w:rsidP="00823208">
            <w:pPr>
              <w:pStyle w:val="ListParagraph"/>
              <w:numPr>
                <w:ilvl w:val="0"/>
                <w:numId w:val="21"/>
              </w:numPr>
              <w:spacing w:after="160" w:line="278" w:lineRule="auto"/>
              <w:rPr>
                <w:rFonts w:ascii="Arial" w:hAnsi="Arial" w:cs="Arial"/>
                <w:sz w:val="18"/>
                <w:szCs w:val="18"/>
              </w:rPr>
            </w:pPr>
            <w:r w:rsidRPr="00D33A03">
              <w:rPr>
                <w:rFonts w:ascii="Arial" w:hAnsi="Arial" w:cs="Arial"/>
                <w:sz w:val="18"/>
                <w:szCs w:val="18"/>
              </w:rPr>
              <w:t>Solar and Non-Solar Hours per month of the year for Monday through Friday (excluding NERC holidays) – 2 TOUs</w:t>
            </w:r>
          </w:p>
          <w:p w14:paraId="348B3CBD" w14:textId="77777777" w:rsidR="00823208" w:rsidRPr="00D33A03" w:rsidRDefault="00823208" w:rsidP="00823208">
            <w:pPr>
              <w:pStyle w:val="ListParagraph"/>
              <w:numPr>
                <w:ilvl w:val="0"/>
                <w:numId w:val="21"/>
              </w:numPr>
              <w:spacing w:after="160" w:line="278" w:lineRule="auto"/>
              <w:rPr>
                <w:rFonts w:ascii="Arial" w:hAnsi="Arial" w:cs="Arial"/>
                <w:sz w:val="18"/>
                <w:szCs w:val="18"/>
              </w:rPr>
            </w:pPr>
            <w:r w:rsidRPr="00D33A03">
              <w:rPr>
                <w:rFonts w:ascii="Arial" w:hAnsi="Arial" w:cs="Arial"/>
                <w:sz w:val="18"/>
                <w:szCs w:val="18"/>
              </w:rPr>
              <w:t>Solar and Non-Solar Hours per month of the year for Saturday and Sunday, and NERC holidays – 2 TOUs</w:t>
            </w:r>
          </w:p>
          <w:p w14:paraId="5CA5DB5A" w14:textId="77777777" w:rsidR="00823208" w:rsidRPr="00D33A03" w:rsidRDefault="00823208" w:rsidP="00823208">
            <w:pPr>
              <w:pStyle w:val="ListParagraph"/>
              <w:numPr>
                <w:ilvl w:val="0"/>
                <w:numId w:val="21"/>
              </w:numPr>
              <w:spacing w:after="160" w:line="278" w:lineRule="auto"/>
              <w:rPr>
                <w:rFonts w:ascii="Arial" w:hAnsi="Arial" w:cs="Arial"/>
                <w:sz w:val="18"/>
                <w:szCs w:val="18"/>
              </w:rPr>
            </w:pPr>
            <w:r w:rsidRPr="00D33A03">
              <w:rPr>
                <w:rFonts w:ascii="Arial" w:hAnsi="Arial" w:cs="Arial"/>
                <w:sz w:val="18"/>
                <w:szCs w:val="18"/>
              </w:rPr>
              <w:t>7x8 blocks for hours ending 0100-0600 and hours ending 2300-2400 Sunday through Saturday (No proposed changes) – 1 TOU</w:t>
            </w:r>
          </w:p>
          <w:p w14:paraId="61DCEA7A" w14:textId="77777777" w:rsidR="00823208" w:rsidRPr="00D33A03" w:rsidRDefault="00823208" w:rsidP="00823208">
            <w:pPr>
              <w:pStyle w:val="ListParagraph"/>
              <w:spacing w:after="160" w:line="278" w:lineRule="auto"/>
              <w:rPr>
                <w:rFonts w:ascii="Arial" w:hAnsi="Arial" w:cs="Arial"/>
                <w:sz w:val="18"/>
                <w:szCs w:val="18"/>
              </w:rPr>
            </w:pPr>
            <w:r w:rsidRPr="00D33A03">
              <w:rPr>
                <w:rFonts w:ascii="Arial" w:hAnsi="Arial" w:cs="Arial"/>
                <w:noProof/>
              </w:rPr>
              <w:drawing>
                <wp:inline distT="0" distB="0" distL="0" distR="0" wp14:anchorId="73D6F7E3" wp14:editId="18F0AFB6">
                  <wp:extent cx="4684144" cy="1638925"/>
                  <wp:effectExtent l="0" t="0" r="2540" b="0"/>
                  <wp:docPr id="1017255312" name="Picture 1" descr="A yellow and grey grid with numb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255312" name="Picture 1" descr="A yellow and grey grid with numbers&#10;&#10;AI-generated content may be incorrect."/>
                          <pic:cNvPicPr/>
                        </pic:nvPicPr>
                        <pic:blipFill>
                          <a:blip r:embed="rId14"/>
                          <a:stretch>
                            <a:fillRect/>
                          </a:stretch>
                        </pic:blipFill>
                        <pic:spPr>
                          <a:xfrm>
                            <a:off x="0" y="0"/>
                            <a:ext cx="4750842" cy="1662262"/>
                          </a:xfrm>
                          <a:prstGeom prst="rect">
                            <a:avLst/>
                          </a:prstGeom>
                        </pic:spPr>
                      </pic:pic>
                    </a:graphicData>
                  </a:graphic>
                </wp:inline>
              </w:drawing>
            </w:r>
          </w:p>
          <w:p w14:paraId="731C41E7" w14:textId="77777777" w:rsidR="00823208" w:rsidRPr="00D33A03" w:rsidRDefault="00823208" w:rsidP="00823208">
            <w:pPr>
              <w:rPr>
                <w:rFonts w:ascii="Arial" w:hAnsi="Arial" w:cs="Arial"/>
                <w:b/>
                <w:bCs/>
                <w:sz w:val="18"/>
                <w:szCs w:val="18"/>
              </w:rPr>
            </w:pPr>
            <w:r w:rsidRPr="00D33A03">
              <w:rPr>
                <w:rFonts w:ascii="Arial" w:hAnsi="Arial" w:cs="Arial"/>
                <w:b/>
                <w:bCs/>
                <w:sz w:val="18"/>
                <w:szCs w:val="18"/>
              </w:rPr>
              <w:t>Legend</w:t>
            </w:r>
          </w:p>
          <w:tbl>
            <w:tblPr>
              <w:tblStyle w:val="TableGrid"/>
              <w:tblW w:w="0" w:type="auto"/>
              <w:tblLook w:val="04A0" w:firstRow="1" w:lastRow="0" w:firstColumn="1" w:lastColumn="0" w:noHBand="0" w:noVBand="1"/>
            </w:tblPr>
            <w:tblGrid>
              <w:gridCol w:w="3366"/>
              <w:gridCol w:w="351"/>
            </w:tblGrid>
            <w:tr w:rsidR="00823208" w:rsidRPr="00D33A03" w14:paraId="692038C5" w14:textId="77777777" w:rsidTr="00FC27B0">
              <w:trPr>
                <w:trHeight w:val="217"/>
              </w:trPr>
              <w:tc>
                <w:tcPr>
                  <w:tcW w:w="3366" w:type="dxa"/>
                </w:tcPr>
                <w:p w14:paraId="1E19373A" w14:textId="77777777" w:rsidR="00823208" w:rsidRPr="00D33A03" w:rsidRDefault="00823208" w:rsidP="00823208">
                  <w:pPr>
                    <w:rPr>
                      <w:rFonts w:ascii="Arial" w:hAnsi="Arial" w:cs="Arial"/>
                      <w:sz w:val="18"/>
                      <w:szCs w:val="18"/>
                    </w:rPr>
                  </w:pPr>
                  <w:r w:rsidRPr="00D33A03">
                    <w:rPr>
                      <w:rFonts w:ascii="Arial" w:hAnsi="Arial" w:cs="Arial"/>
                      <w:sz w:val="18"/>
                      <w:szCs w:val="18"/>
                    </w:rPr>
                    <w:t>Solar Weekday/Weekend TOUs (2 TOUs)</w:t>
                  </w:r>
                </w:p>
              </w:tc>
              <w:tc>
                <w:tcPr>
                  <w:tcW w:w="351" w:type="dxa"/>
                  <w:shd w:val="clear" w:color="auto" w:fill="FFFF00"/>
                </w:tcPr>
                <w:p w14:paraId="48686CBC" w14:textId="77777777" w:rsidR="00823208" w:rsidRPr="00D33A03" w:rsidRDefault="00823208" w:rsidP="00823208">
                  <w:pPr>
                    <w:rPr>
                      <w:rFonts w:ascii="Arial" w:hAnsi="Arial" w:cs="Arial"/>
                      <w:sz w:val="18"/>
                      <w:szCs w:val="18"/>
                    </w:rPr>
                  </w:pPr>
                </w:p>
              </w:tc>
            </w:tr>
            <w:tr w:rsidR="00823208" w:rsidRPr="00D33A03" w14:paraId="220FB4F1" w14:textId="77777777" w:rsidTr="00FC27B0">
              <w:trPr>
                <w:trHeight w:val="204"/>
              </w:trPr>
              <w:tc>
                <w:tcPr>
                  <w:tcW w:w="3366" w:type="dxa"/>
                </w:tcPr>
                <w:p w14:paraId="142EBA8E" w14:textId="77777777" w:rsidR="00823208" w:rsidRPr="00D33A03" w:rsidRDefault="00823208" w:rsidP="00823208">
                  <w:pPr>
                    <w:rPr>
                      <w:rFonts w:ascii="Arial" w:hAnsi="Arial" w:cs="Arial"/>
                      <w:sz w:val="18"/>
                      <w:szCs w:val="18"/>
                    </w:rPr>
                  </w:pPr>
                  <w:r w:rsidRPr="00D33A03">
                    <w:rPr>
                      <w:rFonts w:ascii="Arial" w:hAnsi="Arial" w:cs="Arial"/>
                      <w:sz w:val="18"/>
                      <w:szCs w:val="18"/>
                    </w:rPr>
                    <w:t>Non-Solar Weekday/Weekend TOUs (2 TOUs)</w:t>
                  </w:r>
                </w:p>
              </w:tc>
              <w:tc>
                <w:tcPr>
                  <w:tcW w:w="351" w:type="dxa"/>
                  <w:shd w:val="clear" w:color="auto" w:fill="7F7F7F" w:themeFill="text1" w:themeFillTint="80"/>
                </w:tcPr>
                <w:p w14:paraId="5FB79D05" w14:textId="77777777" w:rsidR="00823208" w:rsidRPr="00D33A03" w:rsidRDefault="00823208" w:rsidP="00823208">
                  <w:pPr>
                    <w:rPr>
                      <w:rFonts w:ascii="Arial" w:hAnsi="Arial" w:cs="Arial"/>
                      <w:sz w:val="18"/>
                      <w:szCs w:val="18"/>
                    </w:rPr>
                  </w:pPr>
                </w:p>
              </w:tc>
            </w:tr>
            <w:tr w:rsidR="00823208" w:rsidRPr="00D33A03" w14:paraId="4CC31A5B" w14:textId="77777777" w:rsidTr="00FC27B0">
              <w:trPr>
                <w:trHeight w:val="217"/>
              </w:trPr>
              <w:tc>
                <w:tcPr>
                  <w:tcW w:w="3366" w:type="dxa"/>
                </w:tcPr>
                <w:p w14:paraId="4F9D3926" w14:textId="77777777" w:rsidR="00823208" w:rsidRPr="00D33A03" w:rsidRDefault="00823208" w:rsidP="00823208">
                  <w:pPr>
                    <w:rPr>
                      <w:rFonts w:ascii="Arial" w:hAnsi="Arial" w:cs="Arial"/>
                      <w:sz w:val="18"/>
                      <w:szCs w:val="18"/>
                    </w:rPr>
                  </w:pPr>
                  <w:r w:rsidRPr="00D33A03">
                    <w:rPr>
                      <w:rFonts w:ascii="Arial" w:hAnsi="Arial" w:cs="Arial"/>
                      <w:sz w:val="18"/>
                      <w:szCs w:val="18"/>
                    </w:rPr>
                    <w:t>Off-Peak TOU (No proposed changes – 1 TOU)</w:t>
                  </w:r>
                </w:p>
              </w:tc>
              <w:tc>
                <w:tcPr>
                  <w:tcW w:w="351" w:type="dxa"/>
                  <w:shd w:val="clear" w:color="auto" w:fill="92D050"/>
                </w:tcPr>
                <w:p w14:paraId="5DA6381A" w14:textId="77777777" w:rsidR="00823208" w:rsidRPr="00D33A03" w:rsidRDefault="00823208" w:rsidP="00823208">
                  <w:pPr>
                    <w:rPr>
                      <w:rFonts w:ascii="Arial" w:hAnsi="Arial" w:cs="Arial"/>
                      <w:sz w:val="18"/>
                      <w:szCs w:val="18"/>
                    </w:rPr>
                  </w:pPr>
                </w:p>
              </w:tc>
            </w:tr>
          </w:tbl>
          <w:p w14:paraId="313E5647" w14:textId="7A706CE2" w:rsidR="00625E5D" w:rsidRPr="00625E5D" w:rsidRDefault="00625E5D" w:rsidP="00823208">
            <w:pPr>
              <w:pStyle w:val="NormalArial"/>
              <w:rPr>
                <w:iCs/>
                <w:kern w:val="24"/>
              </w:rPr>
            </w:pPr>
          </w:p>
        </w:tc>
      </w:tr>
      <w:tr w:rsidR="00357DE3" w14:paraId="001E122D" w14:textId="77777777" w:rsidTr="00357DE3">
        <w:trPr>
          <w:trHeight w:val="518"/>
        </w:trPr>
        <w:tc>
          <w:tcPr>
            <w:tcW w:w="2880" w:type="dxa"/>
            <w:gridSpan w:val="2"/>
            <w:shd w:val="clear" w:color="auto" w:fill="FFFFFF"/>
            <w:vAlign w:val="center"/>
          </w:tcPr>
          <w:p w14:paraId="4AF5C3D9" w14:textId="396948F9" w:rsidR="00357DE3" w:rsidRPr="008D4661" w:rsidRDefault="00357DE3" w:rsidP="00357DE3">
            <w:pPr>
              <w:pStyle w:val="Header"/>
              <w:spacing w:before="120" w:after="120"/>
            </w:pPr>
            <w:r w:rsidRPr="0027027D">
              <w:t>PRS Decision</w:t>
            </w:r>
          </w:p>
        </w:tc>
        <w:tc>
          <w:tcPr>
            <w:tcW w:w="7560" w:type="dxa"/>
            <w:gridSpan w:val="2"/>
            <w:vAlign w:val="center"/>
          </w:tcPr>
          <w:p w14:paraId="516739B7" w14:textId="685A0423" w:rsidR="00357DE3" w:rsidRPr="00D33A03" w:rsidRDefault="00357DE3" w:rsidP="00357DE3">
            <w:pPr>
              <w:pStyle w:val="NormalArial"/>
              <w:spacing w:before="120" w:after="120"/>
              <w:rPr>
                <w:rFonts w:cs="Arial"/>
                <w:iCs/>
                <w:kern w:val="24"/>
              </w:rPr>
            </w:pPr>
            <w:r w:rsidRPr="00340C5E">
              <w:rPr>
                <w:rFonts w:cs="Arial"/>
              </w:rPr>
              <w:t>On</w:t>
            </w:r>
            <w:r>
              <w:rPr>
                <w:rFonts w:cs="Arial"/>
              </w:rPr>
              <w:t xml:space="preserve"> </w:t>
            </w:r>
            <w:r>
              <w:rPr>
                <w:rFonts w:cs="Arial"/>
              </w:rPr>
              <w:t>8/13</w:t>
            </w:r>
            <w:r w:rsidRPr="00340C5E">
              <w:rPr>
                <w:rFonts w:cs="Arial"/>
              </w:rPr>
              <w:t>/25, PRS voted unanimously to table NPRR12</w:t>
            </w:r>
            <w:r>
              <w:rPr>
                <w:rFonts w:cs="Arial"/>
              </w:rPr>
              <w:t>92</w:t>
            </w:r>
            <w:r>
              <w:rPr>
                <w:rFonts w:cs="Arial"/>
              </w:rPr>
              <w:t xml:space="preserve"> and refer the issue to WMS</w:t>
            </w:r>
            <w:r w:rsidRPr="00340C5E">
              <w:rPr>
                <w:rFonts w:cs="Arial"/>
              </w:rPr>
              <w:t>.  All Market Segments participated in the vote.</w:t>
            </w:r>
          </w:p>
        </w:tc>
      </w:tr>
      <w:tr w:rsidR="00357DE3" w14:paraId="180EF965" w14:textId="77777777" w:rsidTr="00BC2D06">
        <w:trPr>
          <w:trHeight w:val="518"/>
        </w:trPr>
        <w:tc>
          <w:tcPr>
            <w:tcW w:w="2880" w:type="dxa"/>
            <w:gridSpan w:val="2"/>
            <w:tcBorders>
              <w:bottom w:val="single" w:sz="4" w:space="0" w:color="auto"/>
            </w:tcBorders>
            <w:shd w:val="clear" w:color="auto" w:fill="FFFFFF"/>
            <w:vAlign w:val="center"/>
          </w:tcPr>
          <w:p w14:paraId="2D9CD06F" w14:textId="75C36F3E" w:rsidR="00357DE3" w:rsidRPr="008D4661" w:rsidRDefault="00357DE3" w:rsidP="00357DE3">
            <w:pPr>
              <w:pStyle w:val="Header"/>
              <w:spacing w:before="120" w:after="120"/>
            </w:pPr>
            <w:r w:rsidRPr="0027027D">
              <w:lastRenderedPageBreak/>
              <w:t>Summary of PRS Discussion</w:t>
            </w:r>
          </w:p>
        </w:tc>
        <w:tc>
          <w:tcPr>
            <w:tcW w:w="7560" w:type="dxa"/>
            <w:gridSpan w:val="2"/>
            <w:tcBorders>
              <w:bottom w:val="single" w:sz="4" w:space="0" w:color="auto"/>
            </w:tcBorders>
            <w:vAlign w:val="center"/>
          </w:tcPr>
          <w:p w14:paraId="73F4F95A" w14:textId="49AE5749" w:rsidR="00357DE3" w:rsidRPr="00D33A03" w:rsidRDefault="00357DE3" w:rsidP="00357DE3">
            <w:pPr>
              <w:pStyle w:val="NormalArial"/>
              <w:spacing w:before="120" w:after="120"/>
              <w:rPr>
                <w:rFonts w:cs="Arial"/>
                <w:iCs/>
                <w:kern w:val="24"/>
              </w:rPr>
            </w:pPr>
            <w:r w:rsidRPr="00340C5E">
              <w:rPr>
                <w:rFonts w:cs="Arial"/>
              </w:rPr>
              <w:t xml:space="preserve">On </w:t>
            </w:r>
            <w:r>
              <w:rPr>
                <w:rFonts w:cs="Arial"/>
              </w:rPr>
              <w:t>8/13</w:t>
            </w:r>
            <w:r w:rsidRPr="00340C5E">
              <w:rPr>
                <w:rFonts w:cs="Arial"/>
              </w:rPr>
              <w:t>/25, the sponsor provided an overview of NPRR</w:t>
            </w:r>
            <w:r>
              <w:rPr>
                <w:rFonts w:cs="Arial"/>
              </w:rPr>
              <w:t>1292</w:t>
            </w:r>
            <w:r>
              <w:rPr>
                <w:rFonts w:cs="Arial"/>
              </w:rPr>
              <w:t>.  Participants requested additional review at WMS</w:t>
            </w:r>
            <w:r>
              <w:rPr>
                <w:rFonts w:cs="Arial"/>
              </w:rPr>
              <w:t xml:space="preserve"> and for the Congestion Management Working Group (CMWG) to consider how the proposed language interacts with Daylight Saving Time, and how new blocks might align with blocks in the forward market</w:t>
            </w:r>
            <w:r>
              <w:rPr>
                <w:rFonts w:cs="Arial"/>
              </w:rPr>
              <w:t>.</w:t>
            </w:r>
          </w:p>
        </w:tc>
      </w:tr>
    </w:tbl>
    <w:p w14:paraId="08E648B2" w14:textId="77777777" w:rsidR="00357DE3" w:rsidRDefault="00357DE3">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57DE3" w:rsidRPr="00895AB9" w14:paraId="3E5584E3" w14:textId="77777777" w:rsidTr="00FD6AD8">
        <w:trPr>
          <w:trHeight w:val="432"/>
        </w:trPr>
        <w:tc>
          <w:tcPr>
            <w:tcW w:w="10440" w:type="dxa"/>
            <w:gridSpan w:val="2"/>
            <w:shd w:val="clear" w:color="auto" w:fill="FFFFFF"/>
            <w:vAlign w:val="center"/>
          </w:tcPr>
          <w:p w14:paraId="05DE5AFE" w14:textId="77777777" w:rsidR="00357DE3" w:rsidRPr="00895AB9" w:rsidRDefault="00357DE3" w:rsidP="00FD6AD8">
            <w:pPr>
              <w:pStyle w:val="NormalArial"/>
              <w:ind w:hanging="2"/>
              <w:jc w:val="center"/>
              <w:rPr>
                <w:b/>
              </w:rPr>
            </w:pPr>
            <w:r>
              <w:rPr>
                <w:b/>
              </w:rPr>
              <w:t>Opinions</w:t>
            </w:r>
          </w:p>
        </w:tc>
      </w:tr>
      <w:tr w:rsidR="00357DE3" w:rsidRPr="00550B01" w14:paraId="794DD161" w14:textId="77777777" w:rsidTr="00FD6AD8">
        <w:trPr>
          <w:trHeight w:val="432"/>
        </w:trPr>
        <w:tc>
          <w:tcPr>
            <w:tcW w:w="2880" w:type="dxa"/>
            <w:shd w:val="clear" w:color="auto" w:fill="FFFFFF"/>
            <w:vAlign w:val="center"/>
          </w:tcPr>
          <w:p w14:paraId="71D7BE4C" w14:textId="77777777" w:rsidR="00357DE3" w:rsidRPr="0027027D" w:rsidRDefault="00357DE3" w:rsidP="00FD6AD8">
            <w:pPr>
              <w:tabs>
                <w:tab w:val="center" w:pos="4320"/>
                <w:tab w:val="right" w:pos="8640"/>
              </w:tabs>
              <w:spacing w:before="120" w:after="120"/>
              <w:rPr>
                <w:rFonts w:ascii="Arial" w:hAnsi="Arial"/>
                <w:b/>
                <w:bCs/>
              </w:rPr>
            </w:pPr>
            <w:r w:rsidRPr="0027027D">
              <w:rPr>
                <w:rFonts w:ascii="Arial" w:hAnsi="Arial"/>
                <w:b/>
                <w:bCs/>
              </w:rPr>
              <w:t>Credit Review</w:t>
            </w:r>
          </w:p>
        </w:tc>
        <w:tc>
          <w:tcPr>
            <w:tcW w:w="7560" w:type="dxa"/>
            <w:vAlign w:val="center"/>
          </w:tcPr>
          <w:p w14:paraId="7CAC4E89" w14:textId="77777777" w:rsidR="00357DE3" w:rsidRPr="00550B01" w:rsidRDefault="00357DE3" w:rsidP="00FD6AD8">
            <w:pPr>
              <w:pStyle w:val="NormalArial"/>
              <w:spacing w:before="120" w:after="120"/>
              <w:ind w:hanging="2"/>
            </w:pPr>
            <w:r w:rsidRPr="00550B01">
              <w:t>To be determined</w:t>
            </w:r>
          </w:p>
        </w:tc>
      </w:tr>
      <w:tr w:rsidR="00357DE3" w:rsidRPr="00F6614D" w14:paraId="6E8CC128" w14:textId="77777777" w:rsidTr="00FD6AD8">
        <w:trPr>
          <w:trHeight w:val="432"/>
        </w:trPr>
        <w:tc>
          <w:tcPr>
            <w:tcW w:w="2880" w:type="dxa"/>
            <w:shd w:val="clear" w:color="auto" w:fill="FFFFFF"/>
            <w:vAlign w:val="center"/>
          </w:tcPr>
          <w:p w14:paraId="396680EE" w14:textId="77777777" w:rsidR="00357DE3" w:rsidRPr="0027027D" w:rsidRDefault="00357DE3" w:rsidP="00FD6AD8">
            <w:pPr>
              <w:tabs>
                <w:tab w:val="center" w:pos="4320"/>
                <w:tab w:val="right" w:pos="8640"/>
              </w:tabs>
              <w:spacing w:before="120" w:after="120"/>
              <w:rPr>
                <w:rFonts w:ascii="Arial" w:hAnsi="Arial"/>
                <w:b/>
                <w:bCs/>
              </w:rPr>
            </w:pPr>
            <w:r w:rsidRPr="0027027D">
              <w:rPr>
                <w:rFonts w:ascii="Arial" w:hAnsi="Arial"/>
                <w:b/>
                <w:bCs/>
              </w:rPr>
              <w:t>Independent Market Monitor Opinion</w:t>
            </w:r>
          </w:p>
        </w:tc>
        <w:tc>
          <w:tcPr>
            <w:tcW w:w="7560" w:type="dxa"/>
            <w:vAlign w:val="center"/>
          </w:tcPr>
          <w:p w14:paraId="2C6D0CB2" w14:textId="77777777" w:rsidR="00357DE3" w:rsidRPr="00F6614D" w:rsidRDefault="00357DE3" w:rsidP="00FD6AD8">
            <w:pPr>
              <w:pStyle w:val="NormalArial"/>
              <w:spacing w:before="120" w:after="120"/>
              <w:ind w:hanging="2"/>
              <w:rPr>
                <w:b/>
                <w:bCs/>
              </w:rPr>
            </w:pPr>
            <w:r w:rsidRPr="00550B01">
              <w:t>To be determined</w:t>
            </w:r>
          </w:p>
        </w:tc>
      </w:tr>
      <w:tr w:rsidR="00357DE3" w:rsidRPr="00F6614D" w14:paraId="1090E5C3" w14:textId="77777777" w:rsidTr="00FD6AD8">
        <w:trPr>
          <w:trHeight w:val="432"/>
        </w:trPr>
        <w:tc>
          <w:tcPr>
            <w:tcW w:w="2880" w:type="dxa"/>
            <w:shd w:val="clear" w:color="auto" w:fill="FFFFFF"/>
            <w:vAlign w:val="center"/>
          </w:tcPr>
          <w:p w14:paraId="28DB1A16" w14:textId="77777777" w:rsidR="00357DE3" w:rsidRPr="0027027D" w:rsidRDefault="00357DE3" w:rsidP="00FD6AD8">
            <w:pPr>
              <w:tabs>
                <w:tab w:val="center" w:pos="4320"/>
                <w:tab w:val="right" w:pos="8640"/>
              </w:tabs>
              <w:spacing w:before="120" w:after="120"/>
              <w:rPr>
                <w:rFonts w:ascii="Arial" w:hAnsi="Arial"/>
                <w:b/>
                <w:bCs/>
              </w:rPr>
            </w:pPr>
            <w:r w:rsidRPr="0027027D">
              <w:rPr>
                <w:rFonts w:ascii="Arial" w:hAnsi="Arial"/>
                <w:b/>
                <w:bCs/>
              </w:rPr>
              <w:t>ERCOT Opinion</w:t>
            </w:r>
          </w:p>
        </w:tc>
        <w:tc>
          <w:tcPr>
            <w:tcW w:w="7560" w:type="dxa"/>
            <w:vAlign w:val="center"/>
          </w:tcPr>
          <w:p w14:paraId="78848FE3" w14:textId="77777777" w:rsidR="00357DE3" w:rsidRPr="00F6614D" w:rsidRDefault="00357DE3" w:rsidP="00FD6AD8">
            <w:pPr>
              <w:pStyle w:val="NormalArial"/>
              <w:spacing w:before="120" w:after="120"/>
              <w:ind w:hanging="2"/>
              <w:rPr>
                <w:b/>
                <w:bCs/>
              </w:rPr>
            </w:pPr>
            <w:r w:rsidRPr="00550B01">
              <w:t>To be determined</w:t>
            </w:r>
          </w:p>
        </w:tc>
      </w:tr>
      <w:tr w:rsidR="00357DE3" w:rsidRPr="00F6614D" w14:paraId="7C31C97A" w14:textId="77777777" w:rsidTr="00FD6AD8">
        <w:trPr>
          <w:trHeight w:val="432"/>
        </w:trPr>
        <w:tc>
          <w:tcPr>
            <w:tcW w:w="2880" w:type="dxa"/>
            <w:shd w:val="clear" w:color="auto" w:fill="FFFFFF"/>
            <w:vAlign w:val="center"/>
          </w:tcPr>
          <w:p w14:paraId="21CB2BB4" w14:textId="77777777" w:rsidR="00357DE3" w:rsidRPr="0027027D" w:rsidRDefault="00357DE3" w:rsidP="00FD6AD8">
            <w:pPr>
              <w:tabs>
                <w:tab w:val="center" w:pos="4320"/>
                <w:tab w:val="right" w:pos="8640"/>
              </w:tabs>
              <w:spacing w:before="120" w:after="120"/>
              <w:rPr>
                <w:rFonts w:ascii="Arial" w:hAnsi="Arial"/>
                <w:b/>
                <w:bCs/>
              </w:rPr>
            </w:pPr>
            <w:r w:rsidRPr="0027027D">
              <w:rPr>
                <w:rFonts w:ascii="Arial" w:hAnsi="Arial"/>
                <w:b/>
                <w:bCs/>
              </w:rPr>
              <w:t>ERCOT Market Impact Statement</w:t>
            </w:r>
          </w:p>
        </w:tc>
        <w:tc>
          <w:tcPr>
            <w:tcW w:w="7560" w:type="dxa"/>
            <w:vAlign w:val="center"/>
          </w:tcPr>
          <w:p w14:paraId="0A586545" w14:textId="77777777" w:rsidR="00357DE3" w:rsidRPr="00F6614D" w:rsidRDefault="00357DE3" w:rsidP="00FD6AD8">
            <w:pPr>
              <w:pStyle w:val="NormalArial"/>
              <w:spacing w:before="120" w:after="120"/>
              <w:ind w:hanging="2"/>
              <w:rPr>
                <w:b/>
                <w:bCs/>
              </w:rPr>
            </w:pPr>
            <w:r w:rsidRPr="00550B01">
              <w:t>To be determined</w:t>
            </w:r>
          </w:p>
        </w:tc>
      </w:tr>
    </w:tbl>
    <w:p w14:paraId="239B289D" w14:textId="77777777" w:rsidR="00357DE3" w:rsidRPr="00D85807" w:rsidRDefault="00357DE3">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147D52EC" w:rsidR="009A3772" w:rsidRDefault="009C5490">
            <w:pPr>
              <w:pStyle w:val="NormalArial"/>
            </w:pPr>
            <w:r>
              <w:t>Monica Jha; Ned Bonskowski</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624D957A" w:rsidR="009A3772" w:rsidRDefault="009C5490">
            <w:pPr>
              <w:pStyle w:val="NormalArial"/>
            </w:pPr>
            <w:hyperlink r:id="rId15" w:history="1">
              <w:r w:rsidRPr="007C3214">
                <w:rPr>
                  <w:rStyle w:val="Hyperlink"/>
                </w:rPr>
                <w:t>Monica.jha@vistracorp.com</w:t>
              </w:r>
            </w:hyperlink>
            <w:r>
              <w:t xml:space="preserve">; </w:t>
            </w:r>
            <w:hyperlink r:id="rId16" w:history="1">
              <w:r w:rsidRPr="007C3214">
                <w:rPr>
                  <w:rStyle w:val="Hyperlink"/>
                </w:rPr>
                <w:t>ned.bonskowski@vistracorp.com</w:t>
              </w:r>
            </w:hyperlink>
            <w:r>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77725830" w:rsidR="009A3772" w:rsidRDefault="009C5490">
            <w:pPr>
              <w:pStyle w:val="NormalArial"/>
            </w:pPr>
            <w:r>
              <w:t>Vistra Operations Company LLC</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77777777" w:rsidR="009A3772" w:rsidRDefault="009A3772">
            <w:pPr>
              <w:pStyle w:val="NormalArial"/>
            </w:pP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4C2FFDAC" w:rsidR="009A3772" w:rsidRDefault="009C5490">
            <w:pPr>
              <w:pStyle w:val="NormalArial"/>
            </w:pPr>
            <w:r>
              <w:t>832-215-5713; 214-288-2456</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7F2152B6" w:rsidR="009A3772" w:rsidRDefault="009C5490">
            <w:pPr>
              <w:pStyle w:val="NormalArial"/>
            </w:pPr>
            <w:r>
              <w:t>Independent Generator</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604F0523" w:rsidR="009A3772" w:rsidRPr="00D56D61" w:rsidRDefault="009C5490">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798D0509" w:rsidR="009A3772" w:rsidRPr="00D56D61" w:rsidRDefault="009C5490">
            <w:pPr>
              <w:pStyle w:val="NormalArial"/>
            </w:pPr>
            <w:hyperlink r:id="rId17" w:history="1">
              <w:r w:rsidRPr="007C3214">
                <w:rPr>
                  <w:rStyle w:val="Hyperlink"/>
                </w:rPr>
                <w:t>Brittney.Albracht@ercot.com</w:t>
              </w:r>
            </w:hyperlink>
            <w:r>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4C413CA7" w:rsidR="009A3772" w:rsidRDefault="009C5490">
            <w:pPr>
              <w:pStyle w:val="NormalArial"/>
            </w:pPr>
            <w:r>
              <w:t>512-225-7027</w:t>
            </w:r>
          </w:p>
        </w:tc>
      </w:tr>
    </w:tbl>
    <w:p w14:paraId="782E42DB" w14:textId="77777777" w:rsidR="00357DE3" w:rsidRDefault="00357DE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357DE3" w14:paraId="1BDAD972" w14:textId="77777777" w:rsidTr="00FD6AD8">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95E25BF" w14:textId="77777777" w:rsidR="00357DE3" w:rsidRDefault="00357DE3" w:rsidP="00FD6AD8">
            <w:pPr>
              <w:pStyle w:val="NormalArial"/>
              <w:ind w:hanging="2"/>
              <w:jc w:val="center"/>
              <w:rPr>
                <w:b/>
              </w:rPr>
            </w:pPr>
            <w:r>
              <w:rPr>
                <w:b/>
              </w:rPr>
              <w:t>Comments Received</w:t>
            </w:r>
          </w:p>
        </w:tc>
      </w:tr>
      <w:tr w:rsidR="00357DE3" w14:paraId="4B78F150" w14:textId="77777777" w:rsidTr="00FD6AD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5D4A1B6" w14:textId="77777777" w:rsidR="00357DE3" w:rsidRDefault="00357DE3" w:rsidP="00FD6AD8">
            <w:pPr>
              <w:pStyle w:val="NormalArial"/>
              <w:ind w:hanging="2"/>
              <w:rPr>
                <w:bCs/>
              </w:rPr>
            </w:pPr>
            <w:r w:rsidRPr="0027027D">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94C9EE8" w14:textId="77777777" w:rsidR="00357DE3" w:rsidRDefault="00357DE3" w:rsidP="00FD6AD8">
            <w:pPr>
              <w:pStyle w:val="NormalArial"/>
              <w:ind w:hanging="2"/>
              <w:rPr>
                <w:b/>
              </w:rPr>
            </w:pPr>
            <w:r>
              <w:rPr>
                <w:b/>
              </w:rPr>
              <w:t>Comment Summary</w:t>
            </w:r>
          </w:p>
        </w:tc>
      </w:tr>
      <w:tr w:rsidR="00357DE3" w14:paraId="787CE575" w14:textId="77777777" w:rsidTr="00FD6AD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9CE6B64" w14:textId="77777777" w:rsidR="00357DE3" w:rsidRPr="0027027D" w:rsidRDefault="00357DE3" w:rsidP="00FD6AD8">
            <w:pPr>
              <w:spacing w:before="120" w:after="120"/>
              <w:rPr>
                <w:rFonts w:ascii="Arial" w:hAnsi="Arial"/>
              </w:rPr>
            </w:pPr>
            <w:r>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7EFAD9A7" w14:textId="77777777" w:rsidR="00357DE3" w:rsidRPr="0027027D" w:rsidRDefault="00357DE3" w:rsidP="00FD6AD8">
            <w:pPr>
              <w:spacing w:before="120" w:after="120"/>
              <w:rPr>
                <w:rFonts w:ascii="Arial" w:hAnsi="Arial"/>
              </w:rPr>
            </w:pPr>
          </w:p>
        </w:tc>
      </w:tr>
    </w:tbl>
    <w:p w14:paraId="6A7BBB34" w14:textId="77777777" w:rsidR="00357DE3" w:rsidRPr="00A63181" w:rsidRDefault="00357DE3" w:rsidP="00357DE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57DE3" w:rsidRPr="00A63181" w14:paraId="7DA222AB" w14:textId="77777777" w:rsidTr="00FD6AD8">
        <w:trPr>
          <w:trHeight w:val="350"/>
        </w:trPr>
        <w:tc>
          <w:tcPr>
            <w:tcW w:w="10440" w:type="dxa"/>
            <w:tcBorders>
              <w:bottom w:val="single" w:sz="4" w:space="0" w:color="auto"/>
            </w:tcBorders>
            <w:shd w:val="clear" w:color="auto" w:fill="FFFFFF"/>
            <w:vAlign w:val="center"/>
          </w:tcPr>
          <w:p w14:paraId="27C9A3EA" w14:textId="77777777" w:rsidR="00357DE3" w:rsidRPr="00A63181" w:rsidRDefault="00357DE3" w:rsidP="00FD6AD8">
            <w:pPr>
              <w:tabs>
                <w:tab w:val="center" w:pos="4320"/>
                <w:tab w:val="right" w:pos="8640"/>
              </w:tabs>
              <w:jc w:val="center"/>
              <w:rPr>
                <w:rFonts w:ascii="Arial" w:hAnsi="Arial"/>
                <w:b/>
                <w:bCs/>
              </w:rPr>
            </w:pPr>
            <w:r w:rsidRPr="00A63181">
              <w:rPr>
                <w:rFonts w:ascii="Arial" w:hAnsi="Arial"/>
                <w:b/>
                <w:bCs/>
              </w:rPr>
              <w:t>Market Rules Notes</w:t>
            </w:r>
          </w:p>
        </w:tc>
      </w:tr>
    </w:tbl>
    <w:p w14:paraId="0565B1AE" w14:textId="7E3236EE" w:rsidR="00357DE3" w:rsidRPr="00357DE3" w:rsidRDefault="00357DE3" w:rsidP="00357DE3">
      <w:pPr>
        <w:pStyle w:val="NormalArial"/>
        <w:spacing w:before="120" w:after="120"/>
      </w:pPr>
      <w:r>
        <w:lastRenderedPageBreak/>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54B45ED6" w14:textId="77777777" w:rsidR="001B1951" w:rsidRPr="00887C6A" w:rsidRDefault="001B1951" w:rsidP="001B1951">
      <w:pPr>
        <w:pStyle w:val="H2"/>
      </w:pPr>
      <w:bookmarkStart w:id="1" w:name="_Toc273526232"/>
      <w:bookmarkStart w:id="2" w:name="_Toc397670141"/>
      <w:bookmarkStart w:id="3" w:name="_Toc405558211"/>
      <w:bookmarkStart w:id="4" w:name="_Toc405805743"/>
      <w:bookmarkStart w:id="5" w:name="_Toc475961997"/>
      <w:r w:rsidRPr="00887C6A">
        <w:t>7.3</w:t>
      </w:r>
      <w:r w:rsidRPr="00887C6A">
        <w:tab/>
        <w:t>Types of Congestion Revenue Rights to Be Auctioned</w:t>
      </w:r>
      <w:bookmarkEnd w:id="1"/>
      <w:bookmarkEnd w:id="2"/>
      <w:bookmarkEnd w:id="3"/>
      <w:bookmarkEnd w:id="4"/>
      <w:bookmarkEnd w:id="5"/>
    </w:p>
    <w:p w14:paraId="26A72C42" w14:textId="77777777" w:rsidR="001B1951" w:rsidRPr="00887C6A" w:rsidRDefault="001B1951" w:rsidP="001B1951">
      <w:pPr>
        <w:pStyle w:val="BodyTextNumbered"/>
      </w:pPr>
      <w:r w:rsidRPr="00887C6A">
        <w:t>(1)</w:t>
      </w:r>
      <w:r w:rsidRPr="00887C6A">
        <w:tab/>
        <w:t>ERCOT shall auction the following types of Congestion Revenue Rights (CRRs):</w:t>
      </w:r>
    </w:p>
    <w:p w14:paraId="7659A4C2" w14:textId="77777777" w:rsidR="001B1951" w:rsidRPr="00887C6A" w:rsidRDefault="001B1951" w:rsidP="001B1951">
      <w:pPr>
        <w:pStyle w:val="List"/>
        <w:ind w:firstLine="0"/>
      </w:pPr>
      <w:r w:rsidRPr="00887C6A">
        <w:t>(a)</w:t>
      </w:r>
      <w:r w:rsidRPr="00887C6A">
        <w:tab/>
        <w:t>Point-to-Point (PTP) Options;</w:t>
      </w:r>
    </w:p>
    <w:p w14:paraId="68129CF0" w14:textId="77777777" w:rsidR="001B1951" w:rsidRPr="00887C6A" w:rsidRDefault="001B1951" w:rsidP="001B1951">
      <w:pPr>
        <w:pStyle w:val="List"/>
        <w:ind w:firstLine="0"/>
      </w:pPr>
      <w:r w:rsidRPr="00887C6A">
        <w:t>(b)</w:t>
      </w:r>
      <w:r w:rsidRPr="00887C6A">
        <w:tab/>
        <w:t>PTP Obligations; and</w:t>
      </w:r>
    </w:p>
    <w:p w14:paraId="2D1B83C6" w14:textId="77777777" w:rsidR="001B1951" w:rsidRPr="00887C6A" w:rsidRDefault="001B1951" w:rsidP="001B1951">
      <w:pPr>
        <w:pStyle w:val="List"/>
        <w:ind w:firstLine="0"/>
      </w:pPr>
      <w:r w:rsidRPr="00887C6A">
        <w:t xml:space="preserve">(c) </w:t>
      </w:r>
      <w:r w:rsidRPr="00887C6A">
        <w:tab/>
        <w:t xml:space="preserve">Flowgate Rights (FGRs) that are defined in Section 7.3.1, Flowgates. </w:t>
      </w:r>
    </w:p>
    <w:p w14:paraId="139AFB94" w14:textId="77777777" w:rsidR="001B1951" w:rsidRPr="00887C6A" w:rsidRDefault="001B1951" w:rsidP="001B1951">
      <w:pPr>
        <w:pStyle w:val="BodyTextNumbered"/>
      </w:pPr>
      <w:r w:rsidRPr="00887C6A">
        <w:t>(2)</w:t>
      </w:r>
      <w:r w:rsidRPr="00887C6A">
        <w:tab/>
        <w:t xml:space="preserve">PTP Options are evaluated hourly in each </w:t>
      </w:r>
      <w:smartTag w:uri="urn:schemas-microsoft-com:office:smarttags" w:element="stockticker">
        <w:r w:rsidRPr="00887C6A">
          <w:t>CRR</w:t>
        </w:r>
      </w:smartTag>
      <w:r w:rsidRPr="00887C6A">
        <w:t xml:space="preserve"> Auction as the positive power flows on all directional network elements created by the injection and withdrawal at the specified source and sink points in the quantity represented by the </w:t>
      </w:r>
      <w:smartTag w:uri="urn:schemas-microsoft-com:office:smarttags" w:element="stockticker">
        <w:r w:rsidRPr="00887C6A">
          <w:t>CRR</w:t>
        </w:r>
      </w:smartTag>
      <w:r w:rsidRPr="00887C6A">
        <w:t xml:space="preserve"> bid or offer (MW), excluding all negative flows on all directional network elements.  </w:t>
      </w:r>
    </w:p>
    <w:p w14:paraId="3BB21C88" w14:textId="77777777" w:rsidR="001B1951" w:rsidRPr="00887C6A" w:rsidRDefault="001B1951" w:rsidP="001B1951">
      <w:pPr>
        <w:pStyle w:val="BodyTextNumbered"/>
      </w:pPr>
      <w:r w:rsidRPr="00887C6A">
        <w:t>(3)</w:t>
      </w:r>
      <w:r w:rsidRPr="00887C6A">
        <w:tab/>
        <w:t xml:space="preserve">PTP Obligations are evaluated hourly in each </w:t>
      </w:r>
      <w:smartTag w:uri="urn:schemas-microsoft-com:office:smarttags" w:element="stockticker">
        <w:r w:rsidRPr="00887C6A">
          <w:t>CRR</w:t>
        </w:r>
      </w:smartTag>
      <w:r w:rsidRPr="00887C6A">
        <w:t xml:space="preserve"> Auction as the positive and negative power flows on all directional network elements created by the injection and withdrawal at the specified source and sink points of the quantity represented by the </w:t>
      </w:r>
      <w:smartTag w:uri="urn:schemas-microsoft-com:office:smarttags" w:element="stockticker">
        <w:r w:rsidRPr="00887C6A">
          <w:t>CRR</w:t>
        </w:r>
      </w:smartTag>
      <w:r w:rsidRPr="00887C6A">
        <w:t xml:space="preserve"> bid or offer (MW).  </w:t>
      </w:r>
    </w:p>
    <w:p w14:paraId="3AFD56FD" w14:textId="77777777" w:rsidR="001B1951" w:rsidRPr="00887C6A" w:rsidRDefault="001B1951" w:rsidP="001B1951">
      <w:pPr>
        <w:pStyle w:val="BodyTextNumbered"/>
      </w:pPr>
      <w:r w:rsidRPr="00887C6A">
        <w:t>(4)</w:t>
      </w:r>
      <w:r w:rsidRPr="00887C6A">
        <w:tab/>
        <w:t xml:space="preserve">PTP Options can only result in payments from ERCOT to the </w:t>
      </w:r>
      <w:smartTag w:uri="urn:schemas-microsoft-com:office:smarttags" w:element="stockticker">
        <w:r w:rsidRPr="00887C6A">
          <w:t>CRR</w:t>
        </w:r>
      </w:smartTag>
      <w:r w:rsidRPr="00887C6A">
        <w:t xml:space="preserve"> Owner of record.  A PTP Obligation may result in either a payment or a charge to the </w:t>
      </w:r>
      <w:smartTag w:uri="urn:schemas-microsoft-com:office:smarttags" w:element="stockticker">
        <w:r w:rsidRPr="00887C6A">
          <w:t>CRR</w:t>
        </w:r>
      </w:smartTag>
      <w:r w:rsidRPr="00887C6A">
        <w:t xml:space="preserve"> Owner of record.</w:t>
      </w:r>
    </w:p>
    <w:p w14:paraId="23FEE9A0" w14:textId="77777777" w:rsidR="001B1951" w:rsidRPr="00887C6A" w:rsidRDefault="001B1951" w:rsidP="001B1951">
      <w:pPr>
        <w:pStyle w:val="BodyTextNumbered"/>
      </w:pPr>
      <w:r w:rsidRPr="00887C6A">
        <w:t>(</w:t>
      </w:r>
      <w:r>
        <w:t>5</w:t>
      </w:r>
      <w:r w:rsidRPr="00887C6A">
        <w:t>)</w:t>
      </w:r>
      <w:r w:rsidRPr="00887C6A">
        <w:tab/>
        <w:t>CRRs must be auctioned in the following Time Of Use (TOU) blocks (having the same MW amount for each hour within the block):</w:t>
      </w:r>
    </w:p>
    <w:p w14:paraId="05555E12" w14:textId="166F58CE" w:rsidR="001B1951" w:rsidRDefault="001B1951" w:rsidP="001B1951">
      <w:pPr>
        <w:pStyle w:val="List"/>
        <w:ind w:left="1440"/>
        <w:rPr>
          <w:ins w:id="6" w:author="Vistra" w:date="2025-07-16T15:51:00Z" w16du:dateUtc="2025-07-16T20:51:00Z"/>
        </w:rPr>
      </w:pPr>
      <w:r w:rsidRPr="00887C6A">
        <w:t>(a)</w:t>
      </w:r>
      <w:r w:rsidRPr="00887C6A">
        <w:tab/>
      </w:r>
      <w:del w:id="7" w:author="Vistra" w:date="2025-07-16T15:55:00Z" w16du:dateUtc="2025-07-16T20:55:00Z">
        <w:r w:rsidRPr="00887C6A" w:rsidDel="00FE5658">
          <w:delText xml:space="preserve">5x16 </w:delText>
        </w:r>
      </w:del>
      <w:ins w:id="8" w:author="Vistra" w:date="2025-07-16T15:55:00Z" w16du:dateUtc="2025-07-16T20:55:00Z">
        <w:r w:rsidR="00FE5658">
          <w:t>5x</w:t>
        </w:r>
      </w:ins>
      <w:ins w:id="9" w:author="Vistra" w:date="2025-07-16T16:02:00Z" w16du:dateUtc="2025-07-16T21:02:00Z">
        <w:r w:rsidR="00FE5658">
          <w:t>h</w:t>
        </w:r>
      </w:ins>
      <w:ins w:id="10" w:author="Vistra" w:date="2025-07-16T15:55:00Z" w16du:dateUtc="2025-07-16T20:55:00Z">
        <w:r w:rsidR="00FE5658">
          <w:t xml:space="preserve">our </w:t>
        </w:r>
        <w:r w:rsidR="00FE5658" w:rsidRPr="00134EC3">
          <w:t>(5x</w:t>
        </w:r>
      </w:ins>
      <w:ins w:id="11" w:author="Vistra" w:date="2025-07-16T16:03:00Z" w16du:dateUtc="2025-07-16T21:03:00Z">
        <w:r w:rsidR="00FE5658" w:rsidRPr="00134EC3">
          <w:t>“</w:t>
        </w:r>
      </w:ins>
      <w:ins w:id="12" w:author="Vistra" w:date="2025-07-16T15:55:00Z" w16du:dateUtc="2025-07-16T20:55:00Z">
        <w:r w:rsidR="00FE5658" w:rsidRPr="00134EC3">
          <w:t>H</w:t>
        </w:r>
      </w:ins>
      <w:ins w:id="13" w:author="Vistra" w:date="2025-07-16T16:02:00Z" w16du:dateUtc="2025-07-16T21:02:00Z">
        <w:r w:rsidR="00FE5658" w:rsidRPr="00134EC3">
          <w:t>”</w:t>
        </w:r>
      </w:ins>
      <w:ins w:id="14" w:author="Vistra" w:date="2025-07-16T15:55:00Z" w16du:dateUtc="2025-07-16T20:55:00Z">
        <w:r w:rsidR="00FE5658" w:rsidRPr="00134EC3">
          <w:t xml:space="preserve">) </w:t>
        </w:r>
      </w:ins>
      <w:r w:rsidRPr="00134EC3">
        <w:t xml:space="preserve">blocks for </w:t>
      </w:r>
      <w:ins w:id="15" w:author="Vistra" w:date="2025-07-16T16:01:00Z" w16du:dateUtc="2025-07-16T21:01:00Z">
        <w:r w:rsidR="00FE5658" w:rsidRPr="00134EC3">
          <w:t>s</w:t>
        </w:r>
      </w:ins>
      <w:ins w:id="16" w:author="Vistra" w:date="2025-07-16T15:55:00Z" w16du:dateUtc="2025-07-16T20:55:00Z">
        <w:r w:rsidR="00FE5658" w:rsidRPr="00134EC3">
          <w:t xml:space="preserve">olar </w:t>
        </w:r>
      </w:ins>
      <w:ins w:id="17" w:author="Vistra" w:date="2025-07-16T15:56:00Z" w16du:dateUtc="2025-07-16T20:56:00Z">
        <w:r w:rsidR="00FE5658" w:rsidRPr="00134EC3">
          <w:t>(</w:t>
        </w:r>
      </w:ins>
      <w:ins w:id="18" w:author="Vistra" w:date="2025-07-16T16:01:00Z" w16du:dateUtc="2025-07-16T21:01:00Z">
        <w:r w:rsidR="00FE5658" w:rsidRPr="00134EC3">
          <w:t>“S”</w:t>
        </w:r>
      </w:ins>
      <w:ins w:id="19" w:author="Vistra" w:date="2025-07-16T15:56:00Z" w16du:dateUtc="2025-07-16T20:56:00Z">
        <w:r w:rsidR="00FE5658" w:rsidRPr="00134EC3">
          <w:t xml:space="preserve">) and </w:t>
        </w:r>
      </w:ins>
      <w:ins w:id="20" w:author="Vistra" w:date="2025-07-16T16:01:00Z" w16du:dateUtc="2025-07-16T21:01:00Z">
        <w:r w:rsidR="00FE5658" w:rsidRPr="00134EC3">
          <w:t>n</w:t>
        </w:r>
      </w:ins>
      <w:ins w:id="21" w:author="Vistra" w:date="2025-07-16T15:56:00Z" w16du:dateUtc="2025-07-16T20:56:00Z">
        <w:r w:rsidR="00FE5658" w:rsidRPr="00134EC3">
          <w:t>on-</w:t>
        </w:r>
      </w:ins>
      <w:ins w:id="22" w:author="Vistra" w:date="2025-07-16T16:01:00Z" w16du:dateUtc="2025-07-16T21:01:00Z">
        <w:r w:rsidR="00FE5658" w:rsidRPr="00134EC3">
          <w:t>s</w:t>
        </w:r>
      </w:ins>
      <w:ins w:id="23" w:author="Vistra" w:date="2025-07-16T15:56:00Z" w16du:dateUtc="2025-07-16T20:56:00Z">
        <w:r w:rsidR="00FE5658" w:rsidRPr="00134EC3">
          <w:t>olar (</w:t>
        </w:r>
      </w:ins>
      <w:ins w:id="24" w:author="Vistra" w:date="2025-07-16T16:01:00Z" w16du:dateUtc="2025-07-16T21:01:00Z">
        <w:r w:rsidR="00FE5658" w:rsidRPr="00134EC3">
          <w:t>“</w:t>
        </w:r>
      </w:ins>
      <w:ins w:id="25" w:author="Vistra" w:date="2025-07-16T15:56:00Z" w16du:dateUtc="2025-07-16T20:56:00Z">
        <w:r w:rsidR="00FE5658" w:rsidRPr="00134EC3">
          <w:t>NS</w:t>
        </w:r>
      </w:ins>
      <w:ins w:id="26" w:author="Vistra" w:date="2025-07-16T16:01:00Z" w16du:dateUtc="2025-07-16T21:01:00Z">
        <w:r w:rsidR="00FE5658" w:rsidRPr="00134EC3">
          <w:t>”</w:t>
        </w:r>
      </w:ins>
      <w:ins w:id="27" w:author="Vistra" w:date="2025-07-16T15:56:00Z" w16du:dateUtc="2025-07-16T20:56:00Z">
        <w:r w:rsidR="00FE5658" w:rsidRPr="00134EC3">
          <w:t>)</w:t>
        </w:r>
        <w:r w:rsidR="00FE5658">
          <w:t xml:space="preserve"> </w:t>
        </w:r>
      </w:ins>
      <w:r w:rsidRPr="00887C6A">
        <w:t xml:space="preserve">hours </w:t>
      </w:r>
      <w:del w:id="28" w:author="Vistra" w:date="2025-07-16T15:56:00Z" w16du:dateUtc="2025-07-16T20:56:00Z">
        <w:r w:rsidRPr="00887C6A" w:rsidDel="00FE5658">
          <w:delText xml:space="preserve">ending 0700-2200, </w:delText>
        </w:r>
      </w:del>
      <w:ins w:id="29" w:author="Vistra" w:date="2025-07-16T15:56:00Z" w16du:dateUtc="2025-07-16T20:56:00Z">
        <w:r w:rsidR="00FE5658">
          <w:t xml:space="preserve">per month for </w:t>
        </w:r>
      </w:ins>
      <w:r w:rsidRPr="00887C6A">
        <w:t>Monday through Friday (excluding North American Electric Reliability Corporation (NERC) holidays), in one-month strips</w:t>
      </w:r>
      <w:ins w:id="30" w:author="Vistra" w:date="2025-07-16T16:08:00Z" w16du:dateUtc="2025-07-16T21:08:00Z">
        <w:r w:rsidR="002E3E61">
          <w:t xml:space="preserve"> as follows:</w:t>
        </w:r>
      </w:ins>
      <w:del w:id="31" w:author="Vistra" w:date="2025-07-16T16:08:00Z" w16du:dateUtc="2025-07-16T21:08:00Z">
        <w:r w:rsidRPr="00887C6A" w:rsidDel="002E3E61">
          <w:delText>;</w:delText>
        </w:r>
      </w:del>
    </w:p>
    <w:p w14:paraId="578039C4" w14:textId="3D3D0B06" w:rsidR="00744B36" w:rsidRDefault="00744B36" w:rsidP="00744B36">
      <w:pPr>
        <w:pStyle w:val="List"/>
        <w:ind w:left="2160"/>
        <w:rPr>
          <w:ins w:id="32" w:author="Vistra" w:date="2025-07-16T15:51:00Z" w16du:dateUtc="2025-07-16T20:51:00Z"/>
        </w:rPr>
      </w:pPr>
      <w:ins w:id="33" w:author="Vistra" w:date="2025-07-16T15:51:00Z" w16du:dateUtc="2025-07-16T20:51:00Z">
        <w:r>
          <w:t xml:space="preserve">(i) </w:t>
        </w:r>
      </w:ins>
      <w:r>
        <w:tab/>
      </w:r>
      <w:ins w:id="34" w:author="Vistra" w:date="2025-07-16T15:51:00Z" w16du:dateUtc="2025-07-16T20:51:00Z">
        <w:r w:rsidRPr="002C70B6">
          <w:t xml:space="preserve">For </w:t>
        </w:r>
        <w:r>
          <w:t xml:space="preserve">the </w:t>
        </w:r>
        <w:r w:rsidRPr="002C70B6">
          <w:t>month of January, 5x8NS blocks for hours ending 0700-0900</w:t>
        </w:r>
        <w:r>
          <w:t xml:space="preserve"> and</w:t>
        </w:r>
        <w:r w:rsidRPr="002C70B6">
          <w:t xml:space="preserve"> 1800-2200</w:t>
        </w:r>
      </w:ins>
      <w:ins w:id="35" w:author="Vistra" w:date="2025-07-18T09:51:00Z" w16du:dateUtc="2025-07-18T14:51:00Z">
        <w:r w:rsidR="004B5772">
          <w:t xml:space="preserve">; </w:t>
        </w:r>
      </w:ins>
    </w:p>
    <w:p w14:paraId="6D3503B2" w14:textId="0E8D795A" w:rsidR="00744B36" w:rsidRDefault="00744B36" w:rsidP="00744B36">
      <w:pPr>
        <w:pStyle w:val="List"/>
        <w:ind w:left="1440" w:firstLine="0"/>
        <w:rPr>
          <w:ins w:id="36" w:author="Vistra" w:date="2025-07-16T15:51:00Z" w16du:dateUtc="2025-07-16T20:51:00Z"/>
        </w:rPr>
      </w:pPr>
      <w:ins w:id="37" w:author="Vistra" w:date="2025-07-16T15:51:00Z" w16du:dateUtc="2025-07-16T20:51:00Z">
        <w:r>
          <w:t xml:space="preserve">(ii) </w:t>
        </w:r>
      </w:ins>
      <w:r>
        <w:tab/>
      </w:r>
      <w:ins w:id="38" w:author="Vistra" w:date="2025-07-16T15:51:00Z" w16du:dateUtc="2025-07-16T20:51:00Z">
        <w:r w:rsidRPr="002C70B6">
          <w:t xml:space="preserve">For </w:t>
        </w:r>
        <w:r>
          <w:t xml:space="preserve">the </w:t>
        </w:r>
        <w:r w:rsidRPr="002C70B6">
          <w:t>month of January, 5x8S blocks for hours ending 1000-1700</w:t>
        </w:r>
      </w:ins>
      <w:ins w:id="39" w:author="Vistra" w:date="2025-07-18T09:52:00Z" w16du:dateUtc="2025-07-18T14:52:00Z">
        <w:r w:rsidR="004B5772">
          <w:t xml:space="preserve">; </w:t>
        </w:r>
      </w:ins>
    </w:p>
    <w:p w14:paraId="25DBA84B" w14:textId="3CA9AEE8" w:rsidR="00744B36" w:rsidRDefault="00744B36" w:rsidP="00744B36">
      <w:pPr>
        <w:pStyle w:val="List"/>
        <w:ind w:left="2160"/>
        <w:rPr>
          <w:ins w:id="40" w:author="Vistra" w:date="2025-07-16T15:51:00Z" w16du:dateUtc="2025-07-16T20:51:00Z"/>
        </w:rPr>
      </w:pPr>
      <w:ins w:id="41" w:author="Vistra" w:date="2025-07-16T15:51:00Z" w16du:dateUtc="2025-07-16T20:51:00Z">
        <w:r>
          <w:t>(iii)</w:t>
        </w:r>
      </w:ins>
      <w:r>
        <w:tab/>
      </w:r>
      <w:ins w:id="42" w:author="Vistra" w:date="2025-07-16T15:51:00Z" w16du:dateUtc="2025-07-16T20:51:00Z">
        <w:r w:rsidRPr="002C70B6">
          <w:t xml:space="preserve">For </w:t>
        </w:r>
        <w:r>
          <w:t xml:space="preserve">the </w:t>
        </w:r>
        <w:r w:rsidRPr="002C70B6">
          <w:t>month of February, 5x8NS blocks for hours ending 0700-0900</w:t>
        </w:r>
        <w:r>
          <w:t xml:space="preserve"> and</w:t>
        </w:r>
        <w:r w:rsidRPr="002C70B6">
          <w:t>1800-2200</w:t>
        </w:r>
      </w:ins>
      <w:ins w:id="43" w:author="Vistra" w:date="2025-07-18T09:51:00Z" w16du:dateUtc="2025-07-18T14:51:00Z">
        <w:r w:rsidR="004B5772">
          <w:t xml:space="preserve">; </w:t>
        </w:r>
      </w:ins>
    </w:p>
    <w:p w14:paraId="76D41CFC" w14:textId="257336AA" w:rsidR="00744B36" w:rsidRDefault="00744B36" w:rsidP="00744B36">
      <w:pPr>
        <w:pStyle w:val="List"/>
        <w:ind w:left="1440" w:firstLine="0"/>
        <w:rPr>
          <w:ins w:id="44" w:author="Vistra" w:date="2025-07-16T15:51:00Z" w16du:dateUtc="2025-07-16T20:51:00Z"/>
        </w:rPr>
      </w:pPr>
      <w:ins w:id="45" w:author="Vistra" w:date="2025-07-16T15:51:00Z" w16du:dateUtc="2025-07-16T20:51:00Z">
        <w:r w:rsidRPr="002C70B6">
          <w:t>(iv)</w:t>
        </w:r>
      </w:ins>
      <w:r>
        <w:tab/>
      </w:r>
      <w:ins w:id="46" w:author="Vistra" w:date="2025-07-16T15:51:00Z" w16du:dateUtc="2025-07-16T20:51:00Z">
        <w:r w:rsidRPr="002C70B6">
          <w:t xml:space="preserve">For </w:t>
        </w:r>
        <w:r>
          <w:t xml:space="preserve">the </w:t>
        </w:r>
        <w:r w:rsidRPr="002C70B6">
          <w:t>month of February, 5x8S blocks for hours ending 1000-1700</w:t>
        </w:r>
      </w:ins>
      <w:ins w:id="47" w:author="Vistra" w:date="2025-07-18T09:52:00Z" w16du:dateUtc="2025-07-18T14:52:00Z">
        <w:r w:rsidR="004B5772">
          <w:t xml:space="preserve">; </w:t>
        </w:r>
      </w:ins>
    </w:p>
    <w:p w14:paraId="4268E449" w14:textId="56B18039" w:rsidR="00744B36" w:rsidRDefault="00744B36" w:rsidP="00744B36">
      <w:pPr>
        <w:pStyle w:val="List"/>
        <w:ind w:left="2160"/>
        <w:rPr>
          <w:ins w:id="48" w:author="Vistra" w:date="2025-07-16T15:51:00Z" w16du:dateUtc="2025-07-16T20:51:00Z"/>
        </w:rPr>
      </w:pPr>
      <w:ins w:id="49" w:author="Vistra" w:date="2025-07-16T15:51:00Z" w16du:dateUtc="2025-07-16T20:51:00Z">
        <w:r>
          <w:t xml:space="preserve">(v) </w:t>
        </w:r>
      </w:ins>
      <w:r>
        <w:tab/>
      </w:r>
      <w:ins w:id="50" w:author="Vistra" w:date="2025-07-16T15:51:00Z" w16du:dateUtc="2025-07-16T20:51:00Z">
        <w:r w:rsidRPr="002C70B6">
          <w:t xml:space="preserve">For </w:t>
        </w:r>
        <w:r>
          <w:t xml:space="preserve">the </w:t>
        </w:r>
        <w:r w:rsidRPr="002C70B6">
          <w:t>month of March, 5x7NS blocks for hours ending 0700-0900</w:t>
        </w:r>
        <w:r>
          <w:t xml:space="preserve"> and</w:t>
        </w:r>
        <w:r w:rsidRPr="002C70B6">
          <w:t xml:space="preserve"> 1900-2200</w:t>
        </w:r>
      </w:ins>
      <w:ins w:id="51" w:author="Vistra" w:date="2025-07-18T09:52:00Z" w16du:dateUtc="2025-07-18T14:52:00Z">
        <w:r w:rsidR="004B5772">
          <w:t>;</w:t>
        </w:r>
      </w:ins>
    </w:p>
    <w:p w14:paraId="4D0A9E5C" w14:textId="460A11A1" w:rsidR="00744B36" w:rsidRDefault="00744B36" w:rsidP="00744B36">
      <w:pPr>
        <w:pStyle w:val="List"/>
        <w:ind w:left="1440" w:firstLine="0"/>
        <w:rPr>
          <w:ins w:id="52" w:author="Vistra" w:date="2025-07-16T15:51:00Z" w16du:dateUtc="2025-07-16T20:51:00Z"/>
        </w:rPr>
      </w:pPr>
      <w:ins w:id="53" w:author="Vistra" w:date="2025-07-16T15:51:00Z" w16du:dateUtc="2025-07-16T20:51:00Z">
        <w:r>
          <w:lastRenderedPageBreak/>
          <w:t xml:space="preserve">(vi) </w:t>
        </w:r>
      </w:ins>
      <w:r>
        <w:tab/>
      </w:r>
      <w:ins w:id="54" w:author="Vistra" w:date="2025-07-16T15:51:00Z" w16du:dateUtc="2025-07-16T20:51:00Z">
        <w:r w:rsidRPr="002C70B6">
          <w:t xml:space="preserve">For </w:t>
        </w:r>
        <w:r>
          <w:t xml:space="preserve">the </w:t>
        </w:r>
        <w:r w:rsidRPr="002C70B6">
          <w:t>month of March, 5x9S blocks for hours ending 1000-1800</w:t>
        </w:r>
      </w:ins>
      <w:ins w:id="55" w:author="Vistra" w:date="2025-07-18T09:52:00Z" w16du:dateUtc="2025-07-18T14:52:00Z">
        <w:r w:rsidR="004B5772">
          <w:t>;</w:t>
        </w:r>
      </w:ins>
    </w:p>
    <w:p w14:paraId="2B6A0118" w14:textId="2D8F3DB8" w:rsidR="00744B36" w:rsidRDefault="00744B36" w:rsidP="00744B36">
      <w:pPr>
        <w:pStyle w:val="List"/>
        <w:ind w:left="2160"/>
        <w:rPr>
          <w:ins w:id="56" w:author="Vistra" w:date="2025-07-16T15:51:00Z" w16du:dateUtc="2025-07-16T20:51:00Z"/>
        </w:rPr>
      </w:pPr>
      <w:ins w:id="57" w:author="Vistra" w:date="2025-07-16T15:51:00Z" w16du:dateUtc="2025-07-16T20:51:00Z">
        <w:r>
          <w:t xml:space="preserve">(vii) </w:t>
        </w:r>
      </w:ins>
      <w:r>
        <w:tab/>
      </w:r>
      <w:ins w:id="58" w:author="Vistra" w:date="2025-07-16T15:51:00Z" w16du:dateUtc="2025-07-16T20:51:00Z">
        <w:r w:rsidRPr="002C70B6">
          <w:t xml:space="preserve">For </w:t>
        </w:r>
        <w:r>
          <w:t xml:space="preserve">the </w:t>
        </w:r>
        <w:r w:rsidRPr="002C70B6">
          <w:t>month of April, 5x5NS blocks for hours ending 0700-0800</w:t>
        </w:r>
        <w:r>
          <w:t xml:space="preserve"> and</w:t>
        </w:r>
        <w:r w:rsidRPr="002C70B6">
          <w:t xml:space="preserve"> 2000-2200</w:t>
        </w:r>
      </w:ins>
      <w:ins w:id="59" w:author="Vistra" w:date="2025-07-18T09:52:00Z" w16du:dateUtc="2025-07-18T14:52:00Z">
        <w:r w:rsidR="004B5772">
          <w:t>;</w:t>
        </w:r>
      </w:ins>
    </w:p>
    <w:p w14:paraId="1CB8CF1C" w14:textId="099F8350" w:rsidR="00744B36" w:rsidRDefault="00744B36" w:rsidP="00744B36">
      <w:pPr>
        <w:pStyle w:val="List"/>
        <w:ind w:left="1440" w:firstLine="0"/>
        <w:rPr>
          <w:ins w:id="60" w:author="Vistra" w:date="2025-07-16T15:51:00Z" w16du:dateUtc="2025-07-16T20:51:00Z"/>
        </w:rPr>
      </w:pPr>
      <w:ins w:id="61" w:author="Vistra" w:date="2025-07-16T15:51:00Z" w16du:dateUtc="2025-07-16T20:51:00Z">
        <w:r>
          <w:t xml:space="preserve">(viii) </w:t>
        </w:r>
      </w:ins>
      <w:r>
        <w:tab/>
      </w:r>
      <w:ins w:id="62" w:author="Vistra" w:date="2025-07-16T15:51:00Z" w16du:dateUtc="2025-07-16T20:51:00Z">
        <w:r w:rsidRPr="002C70B6">
          <w:t xml:space="preserve">For </w:t>
        </w:r>
        <w:r>
          <w:t xml:space="preserve">the </w:t>
        </w:r>
        <w:r w:rsidRPr="002C70B6">
          <w:t>month of April, 5x11S blocks for hours ending 0900-1900</w:t>
        </w:r>
      </w:ins>
      <w:ins w:id="63" w:author="Vistra" w:date="2025-07-18T09:52:00Z" w16du:dateUtc="2025-07-18T14:52:00Z">
        <w:r w:rsidR="004B5772">
          <w:t>;</w:t>
        </w:r>
      </w:ins>
    </w:p>
    <w:p w14:paraId="78EE3365" w14:textId="72B3AD8E" w:rsidR="00744B36" w:rsidRPr="002C70B6" w:rsidRDefault="00744B36" w:rsidP="00744B36">
      <w:pPr>
        <w:pStyle w:val="List"/>
        <w:ind w:left="2160"/>
        <w:rPr>
          <w:ins w:id="64" w:author="Vistra" w:date="2025-07-16T15:51:00Z" w16du:dateUtc="2025-07-16T20:51:00Z"/>
        </w:rPr>
      </w:pPr>
      <w:ins w:id="65" w:author="Vistra" w:date="2025-07-16T15:51:00Z" w16du:dateUtc="2025-07-16T20:51:00Z">
        <w:r w:rsidRPr="002C70B6">
          <w:t xml:space="preserve">(ix) </w:t>
        </w:r>
      </w:ins>
      <w:r>
        <w:tab/>
      </w:r>
      <w:ins w:id="66" w:author="Vistra" w:date="2025-07-16T15:51:00Z" w16du:dateUtc="2025-07-16T20:51:00Z">
        <w:r w:rsidRPr="002C70B6">
          <w:t xml:space="preserve">For </w:t>
        </w:r>
        <w:r>
          <w:t xml:space="preserve">the </w:t>
        </w:r>
        <w:r w:rsidRPr="002C70B6">
          <w:t>month of May, 5x5NS blocks for hours ending 0700-0800</w:t>
        </w:r>
        <w:r>
          <w:t xml:space="preserve"> and</w:t>
        </w:r>
        <w:r w:rsidRPr="002C70B6">
          <w:t xml:space="preserve"> 2000-2200</w:t>
        </w:r>
      </w:ins>
      <w:ins w:id="67" w:author="Vistra" w:date="2025-07-18T09:52:00Z" w16du:dateUtc="2025-07-18T14:52:00Z">
        <w:r w:rsidR="004B5772">
          <w:t>;</w:t>
        </w:r>
      </w:ins>
    </w:p>
    <w:p w14:paraId="65369BCE" w14:textId="78B62D0F" w:rsidR="00744B36" w:rsidRPr="002C70B6" w:rsidRDefault="00744B36" w:rsidP="00744B36">
      <w:pPr>
        <w:pStyle w:val="List"/>
        <w:ind w:left="1440" w:firstLine="0"/>
        <w:rPr>
          <w:ins w:id="68" w:author="Vistra" w:date="2025-07-16T15:51:00Z" w16du:dateUtc="2025-07-16T20:51:00Z"/>
        </w:rPr>
      </w:pPr>
      <w:ins w:id="69" w:author="Vistra" w:date="2025-07-16T15:51:00Z" w16du:dateUtc="2025-07-16T20:51:00Z">
        <w:r w:rsidRPr="002C70B6">
          <w:t xml:space="preserve">(x) </w:t>
        </w:r>
      </w:ins>
      <w:r>
        <w:tab/>
      </w:r>
      <w:ins w:id="70" w:author="Vistra" w:date="2025-07-16T15:51:00Z" w16du:dateUtc="2025-07-16T20:51:00Z">
        <w:r w:rsidRPr="002C70B6">
          <w:t xml:space="preserve">For </w:t>
        </w:r>
        <w:r>
          <w:t xml:space="preserve">the </w:t>
        </w:r>
        <w:r w:rsidRPr="002C70B6">
          <w:t>month of May, 5x11S blocks for hours ending 0900-1900</w:t>
        </w:r>
      </w:ins>
      <w:ins w:id="71" w:author="Vistra" w:date="2025-07-18T09:52:00Z" w16du:dateUtc="2025-07-18T14:52:00Z">
        <w:r w:rsidR="004B5772">
          <w:t>;</w:t>
        </w:r>
      </w:ins>
    </w:p>
    <w:p w14:paraId="7B042040" w14:textId="03E93D95" w:rsidR="00744B36" w:rsidRPr="002C70B6" w:rsidRDefault="00744B36" w:rsidP="00744B36">
      <w:pPr>
        <w:pStyle w:val="List"/>
        <w:ind w:left="2160"/>
        <w:rPr>
          <w:ins w:id="72" w:author="Vistra" w:date="2025-07-16T15:51:00Z" w16du:dateUtc="2025-07-16T20:51:00Z"/>
        </w:rPr>
      </w:pPr>
      <w:ins w:id="73" w:author="Vistra" w:date="2025-07-16T15:51:00Z" w16du:dateUtc="2025-07-16T20:51:00Z">
        <w:r w:rsidRPr="002C70B6">
          <w:t xml:space="preserve">(xi) </w:t>
        </w:r>
      </w:ins>
      <w:r>
        <w:tab/>
      </w:r>
      <w:ins w:id="74" w:author="Vistra" w:date="2025-07-16T15:51:00Z" w16du:dateUtc="2025-07-16T20:51:00Z">
        <w:r w:rsidRPr="002C70B6">
          <w:t xml:space="preserve">For </w:t>
        </w:r>
        <w:r>
          <w:t xml:space="preserve">the </w:t>
        </w:r>
        <w:r w:rsidRPr="002C70B6">
          <w:t>month of June, 5x4NS blocks for hours ending 0700-0800</w:t>
        </w:r>
        <w:r>
          <w:t xml:space="preserve"> and</w:t>
        </w:r>
        <w:r w:rsidRPr="002C70B6">
          <w:t xml:space="preserve"> 2100-2200</w:t>
        </w:r>
      </w:ins>
      <w:ins w:id="75" w:author="Vistra" w:date="2025-07-18T09:52:00Z" w16du:dateUtc="2025-07-18T14:52:00Z">
        <w:r w:rsidR="004B5772">
          <w:t>;</w:t>
        </w:r>
      </w:ins>
    </w:p>
    <w:p w14:paraId="68561F19" w14:textId="57536C76" w:rsidR="00744B36" w:rsidRPr="002C70B6" w:rsidRDefault="00744B36" w:rsidP="00744B36">
      <w:pPr>
        <w:pStyle w:val="List"/>
        <w:ind w:left="1440" w:firstLine="0"/>
        <w:rPr>
          <w:ins w:id="76" w:author="Vistra" w:date="2025-07-16T15:51:00Z" w16du:dateUtc="2025-07-16T20:51:00Z"/>
        </w:rPr>
      </w:pPr>
      <w:ins w:id="77" w:author="Vistra" w:date="2025-07-16T15:51:00Z" w16du:dateUtc="2025-07-16T20:51:00Z">
        <w:r w:rsidRPr="002C70B6">
          <w:t xml:space="preserve">(xii) </w:t>
        </w:r>
      </w:ins>
      <w:r>
        <w:tab/>
      </w:r>
      <w:ins w:id="78" w:author="Vistra" w:date="2025-07-16T15:51:00Z" w16du:dateUtc="2025-07-16T20:51:00Z">
        <w:r w:rsidRPr="002C70B6">
          <w:t xml:space="preserve">For </w:t>
        </w:r>
        <w:r>
          <w:t xml:space="preserve">the </w:t>
        </w:r>
        <w:r w:rsidRPr="002C70B6">
          <w:t>month of June, 5x12S blocks for hours ending 0900-2000</w:t>
        </w:r>
      </w:ins>
      <w:ins w:id="79" w:author="Vistra" w:date="2025-07-18T09:52:00Z" w16du:dateUtc="2025-07-18T14:52:00Z">
        <w:r w:rsidR="004B5772">
          <w:t>;</w:t>
        </w:r>
      </w:ins>
    </w:p>
    <w:p w14:paraId="4AF3F8FE" w14:textId="1CDE1C9C" w:rsidR="00744B36" w:rsidRPr="002C70B6" w:rsidRDefault="00744B36" w:rsidP="00744B36">
      <w:pPr>
        <w:pStyle w:val="List"/>
        <w:ind w:left="2160"/>
        <w:rPr>
          <w:ins w:id="80" w:author="Vistra" w:date="2025-07-16T15:51:00Z" w16du:dateUtc="2025-07-16T20:51:00Z"/>
        </w:rPr>
      </w:pPr>
      <w:ins w:id="81" w:author="Vistra" w:date="2025-07-16T15:51:00Z" w16du:dateUtc="2025-07-16T20:51:00Z">
        <w:r w:rsidRPr="002C70B6">
          <w:t xml:space="preserve">(xiii) </w:t>
        </w:r>
      </w:ins>
      <w:r>
        <w:tab/>
      </w:r>
      <w:ins w:id="82" w:author="Vistra" w:date="2025-07-16T15:51:00Z" w16du:dateUtc="2025-07-16T20:51:00Z">
        <w:r w:rsidRPr="002C70B6">
          <w:t xml:space="preserve">For </w:t>
        </w:r>
        <w:r>
          <w:t xml:space="preserve">the </w:t>
        </w:r>
        <w:r w:rsidRPr="002C70B6">
          <w:t>month of July, 5x4NS blocks for hours ending 0700-0800</w:t>
        </w:r>
        <w:r>
          <w:t xml:space="preserve"> and</w:t>
        </w:r>
        <w:r w:rsidRPr="002C70B6">
          <w:t xml:space="preserve"> 2100-2200</w:t>
        </w:r>
      </w:ins>
      <w:ins w:id="83" w:author="Vistra" w:date="2025-07-18T09:52:00Z" w16du:dateUtc="2025-07-18T14:52:00Z">
        <w:r w:rsidR="004B5772">
          <w:t>;</w:t>
        </w:r>
      </w:ins>
    </w:p>
    <w:p w14:paraId="0CA40C3B" w14:textId="3F4E2314" w:rsidR="00744B36" w:rsidRPr="002C70B6" w:rsidRDefault="00744B36" w:rsidP="00744B36">
      <w:pPr>
        <w:pStyle w:val="List"/>
        <w:ind w:left="1440" w:firstLine="0"/>
        <w:rPr>
          <w:ins w:id="84" w:author="Vistra" w:date="2025-07-16T15:51:00Z" w16du:dateUtc="2025-07-16T20:51:00Z"/>
        </w:rPr>
      </w:pPr>
      <w:ins w:id="85" w:author="Vistra" w:date="2025-07-16T15:51:00Z" w16du:dateUtc="2025-07-16T20:51:00Z">
        <w:r w:rsidRPr="002C70B6">
          <w:t xml:space="preserve">(xiv) </w:t>
        </w:r>
      </w:ins>
      <w:r>
        <w:tab/>
      </w:r>
      <w:ins w:id="86" w:author="Vistra" w:date="2025-07-16T15:51:00Z" w16du:dateUtc="2025-07-16T20:51:00Z">
        <w:r w:rsidRPr="002C70B6">
          <w:t xml:space="preserve">For </w:t>
        </w:r>
        <w:r>
          <w:t xml:space="preserve">the </w:t>
        </w:r>
        <w:r w:rsidRPr="002C70B6">
          <w:t>month of July, 5x12S blocks for hours ending 0900-2000</w:t>
        </w:r>
      </w:ins>
      <w:ins w:id="87" w:author="Vistra" w:date="2025-07-18T09:52:00Z" w16du:dateUtc="2025-07-18T14:52:00Z">
        <w:r w:rsidR="004B5772">
          <w:t>;</w:t>
        </w:r>
      </w:ins>
    </w:p>
    <w:p w14:paraId="0C75F2C0" w14:textId="2A94636F" w:rsidR="00744B36" w:rsidRPr="002C70B6" w:rsidRDefault="00744B36" w:rsidP="00744B36">
      <w:pPr>
        <w:pStyle w:val="List"/>
        <w:ind w:left="2160"/>
        <w:rPr>
          <w:ins w:id="88" w:author="Vistra" w:date="2025-07-16T15:51:00Z" w16du:dateUtc="2025-07-16T20:51:00Z"/>
        </w:rPr>
      </w:pPr>
      <w:ins w:id="89" w:author="Vistra" w:date="2025-07-16T15:51:00Z" w16du:dateUtc="2025-07-16T20:51:00Z">
        <w:r w:rsidRPr="002C70B6">
          <w:t xml:space="preserve">(xv) </w:t>
        </w:r>
      </w:ins>
      <w:r>
        <w:tab/>
      </w:r>
      <w:ins w:id="90" w:author="Vistra" w:date="2025-07-16T15:51:00Z" w16du:dateUtc="2025-07-16T20:51:00Z">
        <w:r w:rsidRPr="002C70B6">
          <w:t xml:space="preserve">For </w:t>
        </w:r>
        <w:r>
          <w:t xml:space="preserve">the </w:t>
        </w:r>
        <w:r w:rsidRPr="002C70B6">
          <w:t>month of August, 5x5NS blocks for hours ending 0700-0800</w:t>
        </w:r>
        <w:r>
          <w:t xml:space="preserve"> and</w:t>
        </w:r>
        <w:r w:rsidRPr="002C70B6">
          <w:t xml:space="preserve"> 2000-2200</w:t>
        </w:r>
      </w:ins>
      <w:ins w:id="91" w:author="Vistra" w:date="2025-07-18T09:52:00Z" w16du:dateUtc="2025-07-18T14:52:00Z">
        <w:r w:rsidR="004B5772">
          <w:t xml:space="preserve">; </w:t>
        </w:r>
      </w:ins>
    </w:p>
    <w:p w14:paraId="23EE75E3" w14:textId="62765189" w:rsidR="00744B36" w:rsidRPr="002C70B6" w:rsidRDefault="00744B36" w:rsidP="00744B36">
      <w:pPr>
        <w:pStyle w:val="List"/>
        <w:ind w:left="1440" w:firstLine="0"/>
        <w:rPr>
          <w:ins w:id="92" w:author="Vistra" w:date="2025-07-16T15:51:00Z" w16du:dateUtc="2025-07-16T20:51:00Z"/>
        </w:rPr>
      </w:pPr>
      <w:ins w:id="93" w:author="Vistra" w:date="2025-07-16T15:51:00Z" w16du:dateUtc="2025-07-16T20:51:00Z">
        <w:r w:rsidRPr="002C70B6">
          <w:t xml:space="preserve">(xvi) </w:t>
        </w:r>
      </w:ins>
      <w:r>
        <w:tab/>
      </w:r>
      <w:ins w:id="94" w:author="Vistra" w:date="2025-07-16T15:51:00Z" w16du:dateUtc="2025-07-16T20:51:00Z">
        <w:r w:rsidRPr="002C70B6">
          <w:t xml:space="preserve">For </w:t>
        </w:r>
        <w:r>
          <w:t xml:space="preserve">the </w:t>
        </w:r>
        <w:r w:rsidRPr="002C70B6">
          <w:t>month of August, 5x11S blocks for hours ending 0900-1900</w:t>
        </w:r>
      </w:ins>
      <w:ins w:id="95" w:author="Vistra" w:date="2025-07-18T09:52:00Z" w16du:dateUtc="2025-07-18T14:52:00Z">
        <w:r w:rsidR="004B5772">
          <w:t xml:space="preserve">; </w:t>
        </w:r>
      </w:ins>
    </w:p>
    <w:p w14:paraId="0E2D398B" w14:textId="60729D5C" w:rsidR="00744B36" w:rsidRPr="002C70B6" w:rsidRDefault="00744B36" w:rsidP="00744B36">
      <w:pPr>
        <w:pStyle w:val="List"/>
        <w:ind w:left="2160"/>
        <w:rPr>
          <w:ins w:id="96" w:author="Vistra" w:date="2025-07-16T15:51:00Z" w16du:dateUtc="2025-07-16T20:51:00Z"/>
        </w:rPr>
      </w:pPr>
      <w:ins w:id="97" w:author="Vistra" w:date="2025-07-16T15:51:00Z" w16du:dateUtc="2025-07-16T20:51:00Z">
        <w:r w:rsidRPr="002C70B6">
          <w:t xml:space="preserve">(xvii) </w:t>
        </w:r>
      </w:ins>
      <w:r>
        <w:tab/>
      </w:r>
      <w:ins w:id="98" w:author="Vistra" w:date="2025-07-16T15:51:00Z" w16du:dateUtc="2025-07-16T20:51:00Z">
        <w:r w:rsidRPr="002C70B6">
          <w:t xml:space="preserve">For </w:t>
        </w:r>
        <w:r>
          <w:t xml:space="preserve">the </w:t>
        </w:r>
        <w:r w:rsidRPr="002C70B6">
          <w:t>month of September, 5x5NS blocks for hours ending 0700-0800</w:t>
        </w:r>
        <w:r>
          <w:t xml:space="preserve"> and</w:t>
        </w:r>
        <w:r w:rsidRPr="002C70B6">
          <w:t xml:space="preserve"> 2000-2200</w:t>
        </w:r>
      </w:ins>
      <w:ins w:id="99" w:author="Vistra" w:date="2025-07-18T09:52:00Z" w16du:dateUtc="2025-07-18T14:52:00Z">
        <w:r w:rsidR="004B5772">
          <w:t xml:space="preserve">; </w:t>
        </w:r>
      </w:ins>
    </w:p>
    <w:p w14:paraId="7805462F" w14:textId="13AC4C26" w:rsidR="00744B36" w:rsidRPr="002C70B6" w:rsidRDefault="00744B36" w:rsidP="004B5772">
      <w:pPr>
        <w:pStyle w:val="List"/>
        <w:ind w:left="2160"/>
        <w:rPr>
          <w:ins w:id="100" w:author="Vistra" w:date="2025-07-16T15:51:00Z" w16du:dateUtc="2025-07-16T20:51:00Z"/>
        </w:rPr>
      </w:pPr>
      <w:ins w:id="101" w:author="Vistra" w:date="2025-07-16T15:51:00Z" w16du:dateUtc="2025-07-16T20:51:00Z">
        <w:r w:rsidRPr="002C70B6">
          <w:t xml:space="preserve">(xviii) </w:t>
        </w:r>
        <w:r>
          <w:tab/>
        </w:r>
        <w:r w:rsidRPr="002C70B6">
          <w:t xml:space="preserve">For </w:t>
        </w:r>
        <w:r>
          <w:t xml:space="preserve">the </w:t>
        </w:r>
        <w:r w:rsidRPr="002C70B6">
          <w:t>month of September, 5x11S blocks for hours ending 0900-1900</w:t>
        </w:r>
      </w:ins>
      <w:ins w:id="102" w:author="Vistra" w:date="2025-07-18T09:52:00Z" w16du:dateUtc="2025-07-18T14:52:00Z">
        <w:r w:rsidR="004B5772">
          <w:t xml:space="preserve">; </w:t>
        </w:r>
      </w:ins>
    </w:p>
    <w:p w14:paraId="7D627E38" w14:textId="64C3F9D8" w:rsidR="00744B36" w:rsidRPr="002C70B6" w:rsidRDefault="00744B36" w:rsidP="00744B36">
      <w:pPr>
        <w:pStyle w:val="List"/>
        <w:ind w:left="2160"/>
        <w:rPr>
          <w:ins w:id="103" w:author="Vistra" w:date="2025-07-16T15:51:00Z" w16du:dateUtc="2025-07-16T20:51:00Z"/>
        </w:rPr>
      </w:pPr>
      <w:ins w:id="104" w:author="Vistra" w:date="2025-07-16T15:51:00Z" w16du:dateUtc="2025-07-16T20:51:00Z">
        <w:r w:rsidRPr="002C70B6">
          <w:t xml:space="preserve">(xix) </w:t>
        </w:r>
      </w:ins>
      <w:r>
        <w:tab/>
      </w:r>
      <w:ins w:id="105" w:author="Vistra" w:date="2025-07-16T15:51:00Z" w16du:dateUtc="2025-07-16T20:51:00Z">
        <w:r w:rsidRPr="002C70B6">
          <w:t xml:space="preserve">For </w:t>
        </w:r>
        <w:r>
          <w:t xml:space="preserve">the </w:t>
        </w:r>
        <w:r w:rsidRPr="002C70B6">
          <w:t>month of October, 5x7NS blocks for hours ending 0700-0900</w:t>
        </w:r>
        <w:r>
          <w:t xml:space="preserve"> and</w:t>
        </w:r>
        <w:r w:rsidRPr="002C70B6">
          <w:t xml:space="preserve"> 1900-2200</w:t>
        </w:r>
      </w:ins>
      <w:ins w:id="106" w:author="Vistra" w:date="2025-07-18T09:53:00Z" w16du:dateUtc="2025-07-18T14:53:00Z">
        <w:r w:rsidR="004B5772">
          <w:t xml:space="preserve">; </w:t>
        </w:r>
      </w:ins>
    </w:p>
    <w:p w14:paraId="46912201" w14:textId="52A42FC9" w:rsidR="00744B36" w:rsidRPr="002C70B6" w:rsidRDefault="00744B36" w:rsidP="00744B36">
      <w:pPr>
        <w:pStyle w:val="List"/>
        <w:ind w:left="1440" w:firstLine="0"/>
        <w:rPr>
          <w:ins w:id="107" w:author="Vistra" w:date="2025-07-16T15:51:00Z" w16du:dateUtc="2025-07-16T20:51:00Z"/>
        </w:rPr>
      </w:pPr>
      <w:ins w:id="108" w:author="Vistra" w:date="2025-07-16T15:51:00Z" w16du:dateUtc="2025-07-16T20:51:00Z">
        <w:r w:rsidRPr="002C70B6">
          <w:t xml:space="preserve">(xx) </w:t>
        </w:r>
      </w:ins>
      <w:r>
        <w:tab/>
      </w:r>
      <w:ins w:id="109" w:author="Vistra" w:date="2025-07-16T15:51:00Z" w16du:dateUtc="2025-07-16T20:51:00Z">
        <w:r w:rsidRPr="002C70B6">
          <w:t xml:space="preserve">For </w:t>
        </w:r>
        <w:r>
          <w:t xml:space="preserve">the </w:t>
        </w:r>
        <w:r w:rsidRPr="002C70B6">
          <w:t>month of October, 5x9S blocks for hours ending 1000-1800;</w:t>
        </w:r>
      </w:ins>
    </w:p>
    <w:p w14:paraId="48D25D59" w14:textId="0B55744B" w:rsidR="00744B36" w:rsidRPr="002C70B6" w:rsidRDefault="00744B36" w:rsidP="00744B36">
      <w:pPr>
        <w:pStyle w:val="List"/>
        <w:ind w:left="2160"/>
        <w:rPr>
          <w:ins w:id="110" w:author="Vistra" w:date="2025-07-16T15:51:00Z" w16du:dateUtc="2025-07-16T20:51:00Z"/>
        </w:rPr>
      </w:pPr>
      <w:ins w:id="111" w:author="Vistra" w:date="2025-07-16T15:51:00Z" w16du:dateUtc="2025-07-16T20:51:00Z">
        <w:r w:rsidRPr="002C70B6">
          <w:t xml:space="preserve">(xxi) </w:t>
        </w:r>
      </w:ins>
      <w:r>
        <w:tab/>
      </w:r>
      <w:ins w:id="112" w:author="Vistra" w:date="2025-07-16T15:51:00Z" w16du:dateUtc="2025-07-16T20:51:00Z">
        <w:r w:rsidRPr="002C70B6">
          <w:t xml:space="preserve">For </w:t>
        </w:r>
        <w:r>
          <w:t xml:space="preserve">the </w:t>
        </w:r>
        <w:r w:rsidRPr="002C70B6">
          <w:t>month of November, 5x8NS blocks for hours ending 0700-0900</w:t>
        </w:r>
        <w:r>
          <w:t xml:space="preserve"> and</w:t>
        </w:r>
        <w:r w:rsidRPr="002C70B6">
          <w:t xml:space="preserve"> 1800-2200;</w:t>
        </w:r>
      </w:ins>
    </w:p>
    <w:p w14:paraId="49540921" w14:textId="77521FC1" w:rsidR="00744B36" w:rsidRPr="002C70B6" w:rsidRDefault="00744B36" w:rsidP="00744B36">
      <w:pPr>
        <w:pStyle w:val="List"/>
        <w:ind w:left="1440" w:firstLine="0"/>
        <w:rPr>
          <w:ins w:id="113" w:author="Vistra" w:date="2025-07-16T15:51:00Z" w16du:dateUtc="2025-07-16T20:51:00Z"/>
        </w:rPr>
      </w:pPr>
      <w:ins w:id="114" w:author="Vistra" w:date="2025-07-16T15:51:00Z" w16du:dateUtc="2025-07-16T20:51:00Z">
        <w:r w:rsidRPr="002C70B6">
          <w:t>(xxii)</w:t>
        </w:r>
      </w:ins>
      <w:r>
        <w:tab/>
      </w:r>
      <w:ins w:id="115" w:author="Vistra" w:date="2025-07-16T15:51:00Z" w16du:dateUtc="2025-07-16T20:51:00Z">
        <w:r w:rsidRPr="002C70B6">
          <w:t xml:space="preserve"> For </w:t>
        </w:r>
        <w:r>
          <w:t xml:space="preserve">the </w:t>
        </w:r>
        <w:r w:rsidRPr="002C70B6">
          <w:t>month of November, 5x8S blocks for hours ending 1000-1700;</w:t>
        </w:r>
      </w:ins>
    </w:p>
    <w:p w14:paraId="37EF231C" w14:textId="6043E3D3" w:rsidR="00744B36" w:rsidRPr="002C70B6" w:rsidRDefault="00744B36" w:rsidP="00744B36">
      <w:pPr>
        <w:pStyle w:val="List"/>
        <w:ind w:left="2160"/>
        <w:rPr>
          <w:ins w:id="116" w:author="Vistra" w:date="2025-07-16T15:51:00Z" w16du:dateUtc="2025-07-16T20:51:00Z"/>
        </w:rPr>
      </w:pPr>
      <w:ins w:id="117" w:author="Vistra" w:date="2025-07-16T15:51:00Z" w16du:dateUtc="2025-07-16T20:51:00Z">
        <w:r w:rsidRPr="002C70B6">
          <w:t xml:space="preserve">(xxiii) </w:t>
        </w:r>
      </w:ins>
      <w:r>
        <w:tab/>
      </w:r>
      <w:ins w:id="118" w:author="Vistra" w:date="2025-07-16T15:51:00Z" w16du:dateUtc="2025-07-16T20:51:00Z">
        <w:r w:rsidRPr="002C70B6">
          <w:t xml:space="preserve">For </w:t>
        </w:r>
        <w:r>
          <w:t xml:space="preserve">the </w:t>
        </w:r>
        <w:r w:rsidRPr="002C70B6">
          <w:t>month of December, 5x8NS blocks for hours ending 0700-0900</w:t>
        </w:r>
        <w:r>
          <w:t xml:space="preserve"> and</w:t>
        </w:r>
        <w:r w:rsidRPr="002C70B6">
          <w:t xml:space="preserve"> 1800-2200;</w:t>
        </w:r>
      </w:ins>
      <w:ins w:id="119" w:author="Vistra" w:date="2025-07-18T09:54:00Z" w16du:dateUtc="2025-07-18T14:54:00Z">
        <w:r w:rsidR="004B5772">
          <w:t xml:space="preserve"> and</w:t>
        </w:r>
      </w:ins>
    </w:p>
    <w:p w14:paraId="21D85CDA" w14:textId="76427FE8" w:rsidR="00744B36" w:rsidRPr="00887C6A" w:rsidRDefault="00744B36" w:rsidP="00744B36">
      <w:pPr>
        <w:pStyle w:val="List"/>
        <w:ind w:left="1440" w:firstLine="0"/>
      </w:pPr>
      <w:ins w:id="120" w:author="Vistra" w:date="2025-07-16T15:51:00Z" w16du:dateUtc="2025-07-16T20:51:00Z">
        <w:r w:rsidRPr="002C70B6">
          <w:t xml:space="preserve">(xxiv) </w:t>
        </w:r>
      </w:ins>
      <w:r>
        <w:tab/>
      </w:r>
      <w:ins w:id="121" w:author="Vistra" w:date="2025-07-16T15:51:00Z" w16du:dateUtc="2025-07-16T20:51:00Z">
        <w:r w:rsidRPr="002C70B6">
          <w:t xml:space="preserve">For </w:t>
        </w:r>
        <w:r>
          <w:t xml:space="preserve">the </w:t>
        </w:r>
        <w:r w:rsidRPr="002C70B6">
          <w:t>month of December, 5x8S blocks for hours ending 1000-1700</w:t>
        </w:r>
      </w:ins>
      <w:ins w:id="122" w:author="Vistra" w:date="2025-07-18T09:54:00Z" w16du:dateUtc="2025-07-18T14:54:00Z">
        <w:r w:rsidR="004B5772">
          <w:t>.</w:t>
        </w:r>
      </w:ins>
    </w:p>
    <w:p w14:paraId="37067BD5" w14:textId="0239FCFC" w:rsidR="001B1951" w:rsidRDefault="001B1951" w:rsidP="001B1951">
      <w:pPr>
        <w:pStyle w:val="List"/>
        <w:ind w:left="1440"/>
        <w:rPr>
          <w:ins w:id="123" w:author="Vistra" w:date="2025-07-16T16:04:00Z" w16du:dateUtc="2025-07-16T21:04:00Z"/>
        </w:rPr>
      </w:pPr>
      <w:r w:rsidRPr="00887C6A">
        <w:lastRenderedPageBreak/>
        <w:t>(b)</w:t>
      </w:r>
      <w:r w:rsidRPr="00887C6A">
        <w:tab/>
      </w:r>
      <w:del w:id="124" w:author="Vistra" w:date="2025-07-16T16:06:00Z" w16du:dateUtc="2025-07-16T21:06:00Z">
        <w:r w:rsidRPr="00887C6A" w:rsidDel="002E3E61">
          <w:delText xml:space="preserve">2x16 </w:delText>
        </w:r>
      </w:del>
      <w:ins w:id="125" w:author="Vistra" w:date="2025-07-16T16:06:00Z" w16du:dateUtc="2025-07-16T21:06:00Z">
        <w:r w:rsidR="002E3E61">
          <w:t>2xh</w:t>
        </w:r>
      </w:ins>
      <w:ins w:id="126" w:author="Vistra" w:date="2025-07-16T16:07:00Z" w16du:dateUtc="2025-07-16T21:07:00Z">
        <w:r w:rsidR="002E3E61">
          <w:t xml:space="preserve">our (2x“H”) </w:t>
        </w:r>
      </w:ins>
      <w:r w:rsidRPr="00887C6A">
        <w:t xml:space="preserve">blocks for </w:t>
      </w:r>
      <w:ins w:id="127" w:author="Vistra" w:date="2025-07-16T16:07:00Z" w16du:dateUtc="2025-07-16T21:07:00Z">
        <w:r w:rsidR="002E3E61">
          <w:t xml:space="preserve">solar (“S”) and non-solar (“NS” </w:t>
        </w:r>
      </w:ins>
      <w:r w:rsidRPr="00887C6A">
        <w:t xml:space="preserve">hours </w:t>
      </w:r>
      <w:del w:id="128" w:author="Vistra" w:date="2025-07-16T16:07:00Z" w16du:dateUtc="2025-07-16T21:07:00Z">
        <w:r w:rsidRPr="00887C6A" w:rsidDel="002E3E61">
          <w:delText xml:space="preserve">ending 0700-2200, </w:delText>
        </w:r>
      </w:del>
      <w:ins w:id="129" w:author="Vistra" w:date="2025-07-16T16:08:00Z" w16du:dateUtc="2025-07-16T21:08:00Z">
        <w:r w:rsidR="002E3E61">
          <w:t xml:space="preserve">per month </w:t>
        </w:r>
      </w:ins>
      <w:ins w:id="130" w:author="Vistra" w:date="2025-07-18T09:51:00Z" w16du:dateUtc="2025-07-18T14:51:00Z">
        <w:r w:rsidR="004B5772">
          <w:t>f</w:t>
        </w:r>
      </w:ins>
      <w:ins w:id="131" w:author="Vistra" w:date="2025-07-16T16:08:00Z" w16du:dateUtc="2025-07-16T21:08:00Z">
        <w:r w:rsidR="002E3E61">
          <w:t xml:space="preserve">or </w:t>
        </w:r>
      </w:ins>
      <w:r w:rsidRPr="00887C6A">
        <w:t>Saturday and Sunday, and NERC holidays in one-month strips</w:t>
      </w:r>
      <w:ins w:id="132" w:author="Vistra" w:date="2025-07-16T16:08:00Z" w16du:dateUtc="2025-07-16T21:08:00Z">
        <w:r w:rsidR="002E3E61">
          <w:t xml:space="preserve"> as follows:</w:t>
        </w:r>
      </w:ins>
      <w:del w:id="133" w:author="Vistra" w:date="2025-07-16T16:08:00Z" w16du:dateUtc="2025-07-16T21:08:00Z">
        <w:r w:rsidRPr="00887C6A" w:rsidDel="002E3E61">
          <w:delText>; and</w:delText>
        </w:r>
      </w:del>
    </w:p>
    <w:p w14:paraId="2B71718A" w14:textId="7985EB5F" w:rsidR="00FE5658" w:rsidRDefault="00FE5658" w:rsidP="00FE5658">
      <w:pPr>
        <w:pStyle w:val="List"/>
        <w:ind w:left="2160"/>
        <w:rPr>
          <w:ins w:id="134" w:author="Vistra" w:date="2025-07-16T16:04:00Z" w16du:dateUtc="2025-07-16T21:04:00Z"/>
        </w:rPr>
      </w:pPr>
      <w:ins w:id="135" w:author="Vistra" w:date="2025-07-16T16:04:00Z" w16du:dateUtc="2025-07-16T21:04:00Z">
        <w:r w:rsidRPr="002C70B6">
          <w:t xml:space="preserve">(i) </w:t>
        </w:r>
        <w:r>
          <w:tab/>
        </w:r>
        <w:r w:rsidRPr="002C70B6">
          <w:t xml:space="preserve">For </w:t>
        </w:r>
        <w:r>
          <w:t xml:space="preserve">the </w:t>
        </w:r>
        <w:r w:rsidRPr="002C70B6">
          <w:t>month of January, 2x8NS blocks for hours ending 0700-0900</w:t>
        </w:r>
        <w:r>
          <w:t xml:space="preserve"> and</w:t>
        </w:r>
        <w:r w:rsidRPr="002C70B6">
          <w:t>1800-2200</w:t>
        </w:r>
        <w:r>
          <w:t xml:space="preserve">; </w:t>
        </w:r>
      </w:ins>
    </w:p>
    <w:p w14:paraId="3A1D7FD8" w14:textId="0E3791F1" w:rsidR="00FE5658" w:rsidRDefault="00FE5658" w:rsidP="00FE5658">
      <w:pPr>
        <w:pStyle w:val="List"/>
        <w:ind w:left="1440" w:firstLine="0"/>
        <w:rPr>
          <w:ins w:id="136" w:author="Vistra" w:date="2025-07-16T16:04:00Z" w16du:dateUtc="2025-07-16T21:04:00Z"/>
        </w:rPr>
      </w:pPr>
      <w:ins w:id="137" w:author="Vistra" w:date="2025-07-16T16:04:00Z" w16du:dateUtc="2025-07-16T21:04:00Z">
        <w:r>
          <w:t>(ii)</w:t>
        </w:r>
        <w:r>
          <w:tab/>
          <w:t xml:space="preserve"> </w:t>
        </w:r>
        <w:r w:rsidRPr="002C70B6">
          <w:t xml:space="preserve">For </w:t>
        </w:r>
        <w:r>
          <w:t xml:space="preserve">the </w:t>
        </w:r>
        <w:r w:rsidRPr="002C70B6">
          <w:t>month of January, 2x8S blocks for hours ending 1000-1700</w:t>
        </w:r>
        <w:r>
          <w:t xml:space="preserve">; </w:t>
        </w:r>
      </w:ins>
    </w:p>
    <w:p w14:paraId="18BE4A9A" w14:textId="180BD5DF" w:rsidR="00FE5658" w:rsidRDefault="00FE5658" w:rsidP="00FE5658">
      <w:pPr>
        <w:pStyle w:val="List"/>
        <w:ind w:left="2160"/>
        <w:rPr>
          <w:ins w:id="138" w:author="Vistra" w:date="2025-07-16T16:04:00Z" w16du:dateUtc="2025-07-16T21:04:00Z"/>
        </w:rPr>
      </w:pPr>
      <w:ins w:id="139" w:author="Vistra" w:date="2025-07-16T16:04:00Z" w16du:dateUtc="2025-07-16T21:04:00Z">
        <w:r>
          <w:t xml:space="preserve">(iii) </w:t>
        </w:r>
        <w:r>
          <w:tab/>
        </w:r>
        <w:r w:rsidRPr="002C70B6">
          <w:t xml:space="preserve">For </w:t>
        </w:r>
        <w:r>
          <w:t xml:space="preserve">the </w:t>
        </w:r>
        <w:r w:rsidRPr="002C70B6">
          <w:t>month of February, 2x8NS blocks for hours ending 0700-0900</w:t>
        </w:r>
        <w:r>
          <w:t xml:space="preserve"> and</w:t>
        </w:r>
        <w:r w:rsidRPr="002C70B6">
          <w:t>1800-2200</w:t>
        </w:r>
        <w:r>
          <w:t xml:space="preserve">; </w:t>
        </w:r>
      </w:ins>
    </w:p>
    <w:p w14:paraId="5740B436" w14:textId="18229511" w:rsidR="00FE5658" w:rsidRDefault="00FE5658" w:rsidP="00FE5658">
      <w:pPr>
        <w:pStyle w:val="List"/>
        <w:ind w:left="1440" w:firstLine="0"/>
        <w:rPr>
          <w:ins w:id="140" w:author="Vistra" w:date="2025-07-16T16:04:00Z" w16du:dateUtc="2025-07-16T21:04:00Z"/>
        </w:rPr>
      </w:pPr>
      <w:ins w:id="141" w:author="Vistra" w:date="2025-07-16T16:04:00Z" w16du:dateUtc="2025-07-16T21:04:00Z">
        <w:r>
          <w:t xml:space="preserve">(iv) </w:t>
        </w:r>
        <w:r>
          <w:tab/>
          <w:t>F</w:t>
        </w:r>
        <w:r w:rsidRPr="002C70B6">
          <w:t xml:space="preserve">or </w:t>
        </w:r>
        <w:r>
          <w:t xml:space="preserve">the </w:t>
        </w:r>
        <w:r w:rsidRPr="002C70B6">
          <w:t>month of February, 2x8S blocks for hours ending 1000-1700</w:t>
        </w:r>
        <w:r>
          <w:t xml:space="preserve">; </w:t>
        </w:r>
      </w:ins>
    </w:p>
    <w:p w14:paraId="684E5348" w14:textId="60B479B9" w:rsidR="00FE5658" w:rsidRDefault="00FE5658" w:rsidP="00FE5658">
      <w:pPr>
        <w:pStyle w:val="List"/>
        <w:ind w:left="2160"/>
        <w:rPr>
          <w:ins w:id="142" w:author="Vistra" w:date="2025-07-16T16:04:00Z" w16du:dateUtc="2025-07-16T21:04:00Z"/>
        </w:rPr>
      </w:pPr>
      <w:ins w:id="143" w:author="Vistra" w:date="2025-07-16T16:04:00Z" w16du:dateUtc="2025-07-16T21:04:00Z">
        <w:r>
          <w:t xml:space="preserve">(v) </w:t>
        </w:r>
        <w:r>
          <w:tab/>
        </w:r>
        <w:r w:rsidRPr="002C70B6">
          <w:t xml:space="preserve">For </w:t>
        </w:r>
        <w:r>
          <w:t xml:space="preserve">the </w:t>
        </w:r>
        <w:r w:rsidRPr="002C70B6">
          <w:t>month of March, 2x7NS blocks for hours ending 0700-0900</w:t>
        </w:r>
        <w:r>
          <w:t xml:space="preserve"> and </w:t>
        </w:r>
        <w:r w:rsidRPr="002C70B6">
          <w:t>1900-2200</w:t>
        </w:r>
        <w:r>
          <w:t xml:space="preserve">; </w:t>
        </w:r>
      </w:ins>
    </w:p>
    <w:p w14:paraId="1FDDDEEE" w14:textId="03D24814" w:rsidR="00FE5658" w:rsidRDefault="00FE5658" w:rsidP="00FE5658">
      <w:pPr>
        <w:pStyle w:val="List"/>
        <w:ind w:left="1440" w:firstLine="0"/>
        <w:rPr>
          <w:ins w:id="144" w:author="Vistra" w:date="2025-07-16T16:04:00Z" w16du:dateUtc="2025-07-16T21:04:00Z"/>
        </w:rPr>
      </w:pPr>
      <w:ins w:id="145" w:author="Vistra" w:date="2025-07-16T16:04:00Z" w16du:dateUtc="2025-07-16T21:04:00Z">
        <w:r>
          <w:t xml:space="preserve">(vi) </w:t>
        </w:r>
        <w:r>
          <w:tab/>
        </w:r>
        <w:r w:rsidRPr="002C70B6">
          <w:t xml:space="preserve">For </w:t>
        </w:r>
        <w:r>
          <w:t xml:space="preserve">the </w:t>
        </w:r>
        <w:r w:rsidRPr="002C70B6">
          <w:t>month of March, 2x9S blocks for hours ending 1000-1800</w:t>
        </w:r>
        <w:r>
          <w:t xml:space="preserve">; </w:t>
        </w:r>
      </w:ins>
    </w:p>
    <w:p w14:paraId="1DBE07E9" w14:textId="69A19415" w:rsidR="00FE5658" w:rsidRDefault="00FE5658" w:rsidP="00FE5658">
      <w:pPr>
        <w:pStyle w:val="List"/>
        <w:ind w:left="2160"/>
        <w:rPr>
          <w:ins w:id="146" w:author="Vistra" w:date="2025-07-16T16:04:00Z" w16du:dateUtc="2025-07-16T21:04:00Z"/>
        </w:rPr>
      </w:pPr>
      <w:ins w:id="147" w:author="Vistra" w:date="2025-07-16T16:04:00Z" w16du:dateUtc="2025-07-16T21:04:00Z">
        <w:r>
          <w:t xml:space="preserve">(vii) </w:t>
        </w:r>
      </w:ins>
      <w:r>
        <w:tab/>
      </w:r>
      <w:ins w:id="148" w:author="Vistra" w:date="2025-07-16T16:04:00Z" w16du:dateUtc="2025-07-16T21:04:00Z">
        <w:r w:rsidRPr="002C70B6">
          <w:t xml:space="preserve">For </w:t>
        </w:r>
        <w:r>
          <w:t xml:space="preserve">the </w:t>
        </w:r>
        <w:r w:rsidRPr="002C70B6">
          <w:t>month of April, 2x5NS blocks for hours ending 0700-0800</w:t>
        </w:r>
        <w:r>
          <w:t xml:space="preserve"> and</w:t>
        </w:r>
        <w:r w:rsidRPr="002C70B6">
          <w:t xml:space="preserve"> 2000-2200</w:t>
        </w:r>
        <w:r>
          <w:t xml:space="preserve">; </w:t>
        </w:r>
      </w:ins>
    </w:p>
    <w:p w14:paraId="1E423902" w14:textId="19688F1A" w:rsidR="00FE5658" w:rsidRPr="002C70B6" w:rsidRDefault="00FE5658" w:rsidP="00FE5658">
      <w:pPr>
        <w:pStyle w:val="List"/>
        <w:ind w:left="1440" w:firstLine="0"/>
        <w:rPr>
          <w:ins w:id="149" w:author="Vistra" w:date="2025-07-16T16:04:00Z" w16du:dateUtc="2025-07-16T21:04:00Z"/>
        </w:rPr>
      </w:pPr>
      <w:ins w:id="150" w:author="Vistra" w:date="2025-07-16T16:04:00Z" w16du:dateUtc="2025-07-16T21:04:00Z">
        <w:r w:rsidRPr="002C70B6">
          <w:t xml:space="preserve">(viii) </w:t>
        </w:r>
      </w:ins>
      <w:r>
        <w:tab/>
      </w:r>
      <w:ins w:id="151" w:author="Vistra" w:date="2025-07-16T16:04:00Z" w16du:dateUtc="2025-07-16T21:04:00Z">
        <w:r w:rsidRPr="002C70B6">
          <w:t xml:space="preserve">For </w:t>
        </w:r>
        <w:r>
          <w:t xml:space="preserve">the </w:t>
        </w:r>
        <w:r w:rsidRPr="002C70B6">
          <w:t>month of April, 2x11S blocks for hours ending 0900-1900;</w:t>
        </w:r>
        <w:r>
          <w:t xml:space="preserve"> </w:t>
        </w:r>
      </w:ins>
    </w:p>
    <w:p w14:paraId="6D91C084" w14:textId="0F7199D2" w:rsidR="00FE5658" w:rsidRPr="002C70B6" w:rsidRDefault="00FE5658" w:rsidP="00FE5658">
      <w:pPr>
        <w:pStyle w:val="List"/>
        <w:ind w:left="2160"/>
        <w:rPr>
          <w:ins w:id="152" w:author="Vistra" w:date="2025-07-16T16:04:00Z" w16du:dateUtc="2025-07-16T21:04:00Z"/>
        </w:rPr>
      </w:pPr>
      <w:ins w:id="153" w:author="Vistra" w:date="2025-07-16T16:04:00Z" w16du:dateUtc="2025-07-16T21:04:00Z">
        <w:r w:rsidRPr="002C70B6">
          <w:t xml:space="preserve">(ix) </w:t>
        </w:r>
      </w:ins>
      <w:ins w:id="154" w:author="Vistra" w:date="2025-07-16T16:05:00Z" w16du:dateUtc="2025-07-16T21:05:00Z">
        <w:r>
          <w:tab/>
        </w:r>
      </w:ins>
      <w:ins w:id="155" w:author="Vistra" w:date="2025-07-16T16:04:00Z" w16du:dateUtc="2025-07-16T21:04:00Z">
        <w:r w:rsidRPr="002C70B6">
          <w:t xml:space="preserve">For </w:t>
        </w:r>
        <w:r>
          <w:t xml:space="preserve">the </w:t>
        </w:r>
        <w:r w:rsidRPr="002C70B6">
          <w:t>month of May, 2x5NS blocks for hours ending 0700-0800</w:t>
        </w:r>
        <w:r>
          <w:t xml:space="preserve"> and</w:t>
        </w:r>
        <w:r w:rsidRPr="002C70B6">
          <w:t xml:space="preserve"> 2000-2200;</w:t>
        </w:r>
        <w:r>
          <w:t xml:space="preserve"> </w:t>
        </w:r>
      </w:ins>
    </w:p>
    <w:p w14:paraId="0B936A0A" w14:textId="39EA6EFC" w:rsidR="00FE5658" w:rsidRPr="002C70B6" w:rsidRDefault="00FE5658" w:rsidP="00FE5658">
      <w:pPr>
        <w:pStyle w:val="List"/>
        <w:ind w:left="1440" w:firstLine="0"/>
        <w:rPr>
          <w:ins w:id="156" w:author="Vistra" w:date="2025-07-16T16:04:00Z" w16du:dateUtc="2025-07-16T21:04:00Z"/>
        </w:rPr>
      </w:pPr>
      <w:ins w:id="157" w:author="Vistra" w:date="2025-07-16T16:04:00Z" w16du:dateUtc="2025-07-16T21:04:00Z">
        <w:r w:rsidRPr="002C70B6">
          <w:t xml:space="preserve">(x) </w:t>
        </w:r>
      </w:ins>
      <w:ins w:id="158" w:author="Vistra" w:date="2025-07-16T16:05:00Z" w16du:dateUtc="2025-07-16T21:05:00Z">
        <w:r>
          <w:tab/>
        </w:r>
      </w:ins>
      <w:ins w:id="159" w:author="Vistra" w:date="2025-07-16T16:04:00Z" w16du:dateUtc="2025-07-16T21:04:00Z">
        <w:r w:rsidRPr="002C70B6">
          <w:t xml:space="preserve">For </w:t>
        </w:r>
        <w:r>
          <w:t xml:space="preserve">the </w:t>
        </w:r>
        <w:r w:rsidRPr="002C70B6">
          <w:t>month of May, 2x11S blocks for hours ending 0900-1900;</w:t>
        </w:r>
        <w:r>
          <w:t xml:space="preserve"> </w:t>
        </w:r>
      </w:ins>
    </w:p>
    <w:p w14:paraId="3157AC45" w14:textId="2D141549" w:rsidR="00FE5658" w:rsidRPr="002C70B6" w:rsidRDefault="00FE5658" w:rsidP="00FE5658">
      <w:pPr>
        <w:pStyle w:val="List"/>
        <w:ind w:left="2160"/>
        <w:rPr>
          <w:ins w:id="160" w:author="Vistra" w:date="2025-07-16T16:04:00Z" w16du:dateUtc="2025-07-16T21:04:00Z"/>
        </w:rPr>
      </w:pPr>
      <w:ins w:id="161" w:author="Vistra" w:date="2025-07-16T16:04:00Z" w16du:dateUtc="2025-07-16T21:04:00Z">
        <w:r w:rsidRPr="002C70B6">
          <w:t xml:space="preserve">(xi) </w:t>
        </w:r>
      </w:ins>
      <w:ins w:id="162" w:author="Vistra" w:date="2025-07-16T16:05:00Z" w16du:dateUtc="2025-07-16T21:05:00Z">
        <w:r>
          <w:tab/>
        </w:r>
      </w:ins>
      <w:ins w:id="163" w:author="Vistra" w:date="2025-07-16T16:04:00Z" w16du:dateUtc="2025-07-16T21:04:00Z">
        <w:r w:rsidRPr="002C70B6">
          <w:t xml:space="preserve">For </w:t>
        </w:r>
        <w:r>
          <w:t xml:space="preserve">the </w:t>
        </w:r>
        <w:r w:rsidRPr="002C70B6">
          <w:t>month of June, 2x4NS blocks for hours ending 0700-0800</w:t>
        </w:r>
        <w:r>
          <w:t xml:space="preserve"> and</w:t>
        </w:r>
        <w:r w:rsidRPr="002C70B6">
          <w:t xml:space="preserve"> 2100-2200;</w:t>
        </w:r>
        <w:r>
          <w:t xml:space="preserve"> </w:t>
        </w:r>
      </w:ins>
    </w:p>
    <w:p w14:paraId="0B78941C" w14:textId="5DD07E80" w:rsidR="00FE5658" w:rsidRPr="002C70B6" w:rsidRDefault="00FE5658" w:rsidP="00FE5658">
      <w:pPr>
        <w:pStyle w:val="List"/>
        <w:ind w:left="1440" w:firstLine="0"/>
        <w:rPr>
          <w:ins w:id="164" w:author="Vistra" w:date="2025-07-16T16:04:00Z" w16du:dateUtc="2025-07-16T21:04:00Z"/>
        </w:rPr>
      </w:pPr>
      <w:ins w:id="165" w:author="Vistra" w:date="2025-07-16T16:04:00Z" w16du:dateUtc="2025-07-16T21:04:00Z">
        <w:r w:rsidRPr="002C70B6">
          <w:t xml:space="preserve">(xii) </w:t>
        </w:r>
      </w:ins>
      <w:ins w:id="166" w:author="Vistra" w:date="2025-07-16T16:05:00Z" w16du:dateUtc="2025-07-16T21:05:00Z">
        <w:r>
          <w:tab/>
        </w:r>
      </w:ins>
      <w:ins w:id="167" w:author="Vistra" w:date="2025-07-16T16:04:00Z" w16du:dateUtc="2025-07-16T21:04:00Z">
        <w:r w:rsidRPr="002C70B6">
          <w:t xml:space="preserve">For </w:t>
        </w:r>
        <w:r>
          <w:t xml:space="preserve">the </w:t>
        </w:r>
        <w:r w:rsidRPr="002C70B6">
          <w:t>month of June, 2x12S blocks for hours ending 0900-2000;</w:t>
        </w:r>
        <w:r>
          <w:t xml:space="preserve"> </w:t>
        </w:r>
      </w:ins>
    </w:p>
    <w:p w14:paraId="2BD69CC3" w14:textId="481B2002" w:rsidR="00FE5658" w:rsidRPr="002C70B6" w:rsidRDefault="00FE5658" w:rsidP="00FE5658">
      <w:pPr>
        <w:pStyle w:val="List"/>
        <w:ind w:left="2160"/>
        <w:rPr>
          <w:ins w:id="168" w:author="Vistra" w:date="2025-07-16T16:04:00Z" w16du:dateUtc="2025-07-16T21:04:00Z"/>
        </w:rPr>
      </w:pPr>
      <w:ins w:id="169" w:author="Vistra" w:date="2025-07-16T16:04:00Z" w16du:dateUtc="2025-07-16T21:04:00Z">
        <w:r w:rsidRPr="002C70B6">
          <w:t xml:space="preserve">(xiii) </w:t>
        </w:r>
      </w:ins>
      <w:ins w:id="170" w:author="Vistra" w:date="2025-07-16T16:05:00Z" w16du:dateUtc="2025-07-16T21:05:00Z">
        <w:r>
          <w:tab/>
        </w:r>
      </w:ins>
      <w:ins w:id="171" w:author="Vistra" w:date="2025-07-16T16:04:00Z" w16du:dateUtc="2025-07-16T21:04:00Z">
        <w:r w:rsidRPr="002C70B6">
          <w:t xml:space="preserve">For </w:t>
        </w:r>
        <w:r>
          <w:t xml:space="preserve">the </w:t>
        </w:r>
        <w:r w:rsidRPr="002C70B6">
          <w:t>month of July, 2x4NS blocks for hours ending 0700-0800</w:t>
        </w:r>
        <w:r>
          <w:t xml:space="preserve"> and</w:t>
        </w:r>
        <w:r w:rsidRPr="002C70B6">
          <w:t xml:space="preserve"> 2100-2200;</w:t>
        </w:r>
      </w:ins>
    </w:p>
    <w:p w14:paraId="6348AD38" w14:textId="274EF263" w:rsidR="00FE5658" w:rsidRPr="002C70B6" w:rsidRDefault="00FE5658" w:rsidP="00FE5658">
      <w:pPr>
        <w:pStyle w:val="List"/>
        <w:ind w:left="1440" w:firstLine="0"/>
        <w:rPr>
          <w:ins w:id="172" w:author="Vistra" w:date="2025-07-16T16:04:00Z" w16du:dateUtc="2025-07-16T21:04:00Z"/>
        </w:rPr>
      </w:pPr>
      <w:ins w:id="173" w:author="Vistra" w:date="2025-07-16T16:04:00Z" w16du:dateUtc="2025-07-16T21:04:00Z">
        <w:r w:rsidRPr="002C70B6">
          <w:t xml:space="preserve">(xiv) </w:t>
        </w:r>
      </w:ins>
      <w:ins w:id="174" w:author="Vistra" w:date="2025-07-16T16:05:00Z" w16du:dateUtc="2025-07-16T21:05:00Z">
        <w:r>
          <w:tab/>
        </w:r>
      </w:ins>
      <w:ins w:id="175" w:author="Vistra" w:date="2025-07-16T16:04:00Z" w16du:dateUtc="2025-07-16T21:04:00Z">
        <w:r w:rsidRPr="002C70B6">
          <w:t xml:space="preserve">For </w:t>
        </w:r>
        <w:r>
          <w:t xml:space="preserve">the </w:t>
        </w:r>
        <w:r w:rsidRPr="002C70B6">
          <w:t>month of July, 2x12S blocks for hours ending 0900-2000;</w:t>
        </w:r>
        <w:r>
          <w:t xml:space="preserve"> </w:t>
        </w:r>
      </w:ins>
    </w:p>
    <w:p w14:paraId="762A2903" w14:textId="40BF16D0" w:rsidR="00FE5658" w:rsidRPr="002C70B6" w:rsidRDefault="00FE5658" w:rsidP="00FE5658">
      <w:pPr>
        <w:pStyle w:val="List"/>
        <w:ind w:left="2160"/>
        <w:rPr>
          <w:ins w:id="176" w:author="Vistra" w:date="2025-07-16T16:04:00Z" w16du:dateUtc="2025-07-16T21:04:00Z"/>
        </w:rPr>
      </w:pPr>
      <w:ins w:id="177" w:author="Vistra" w:date="2025-07-16T16:04:00Z" w16du:dateUtc="2025-07-16T21:04:00Z">
        <w:r w:rsidRPr="002C70B6">
          <w:t xml:space="preserve">(xv) </w:t>
        </w:r>
      </w:ins>
      <w:ins w:id="178" w:author="Vistra" w:date="2025-07-16T16:05:00Z" w16du:dateUtc="2025-07-16T21:05:00Z">
        <w:r>
          <w:tab/>
        </w:r>
      </w:ins>
      <w:ins w:id="179" w:author="Vistra" w:date="2025-07-16T16:04:00Z" w16du:dateUtc="2025-07-16T21:04:00Z">
        <w:r w:rsidRPr="002C70B6">
          <w:t xml:space="preserve">For </w:t>
        </w:r>
        <w:r>
          <w:t xml:space="preserve">the </w:t>
        </w:r>
        <w:r w:rsidRPr="002C70B6">
          <w:t>month of August, 2x5NS blocks for hours ending 0700-0800</w:t>
        </w:r>
        <w:r>
          <w:t xml:space="preserve"> and </w:t>
        </w:r>
        <w:r w:rsidRPr="002C70B6">
          <w:t>2000-2200;</w:t>
        </w:r>
      </w:ins>
    </w:p>
    <w:p w14:paraId="4A7458F7" w14:textId="7E5D20C5" w:rsidR="00FE5658" w:rsidRPr="002C70B6" w:rsidRDefault="00FE5658" w:rsidP="00FE5658">
      <w:pPr>
        <w:pStyle w:val="List"/>
        <w:ind w:left="1440" w:firstLine="0"/>
        <w:rPr>
          <w:ins w:id="180" w:author="Vistra" w:date="2025-07-16T16:04:00Z" w16du:dateUtc="2025-07-16T21:04:00Z"/>
        </w:rPr>
      </w:pPr>
      <w:ins w:id="181" w:author="Vistra" w:date="2025-07-16T16:04:00Z" w16du:dateUtc="2025-07-16T21:04:00Z">
        <w:r w:rsidRPr="002C70B6">
          <w:t xml:space="preserve">(xvi) </w:t>
        </w:r>
      </w:ins>
      <w:ins w:id="182" w:author="Vistra" w:date="2025-07-16T16:05:00Z" w16du:dateUtc="2025-07-16T21:05:00Z">
        <w:r>
          <w:tab/>
        </w:r>
      </w:ins>
      <w:ins w:id="183" w:author="Vistra" w:date="2025-07-16T16:04:00Z" w16du:dateUtc="2025-07-16T21:04:00Z">
        <w:r w:rsidRPr="002C70B6">
          <w:t xml:space="preserve">For </w:t>
        </w:r>
        <w:r>
          <w:t xml:space="preserve">the </w:t>
        </w:r>
        <w:r w:rsidRPr="002C70B6">
          <w:t>month of August, 2x11S blocks for hours ending 0900-1900;</w:t>
        </w:r>
        <w:r>
          <w:t xml:space="preserve"> </w:t>
        </w:r>
      </w:ins>
    </w:p>
    <w:p w14:paraId="6C85E5C0" w14:textId="1D8607AC" w:rsidR="00FE5658" w:rsidRPr="002C70B6" w:rsidRDefault="00FE5658" w:rsidP="00FE5658">
      <w:pPr>
        <w:pStyle w:val="List"/>
        <w:ind w:left="2160"/>
        <w:rPr>
          <w:ins w:id="184" w:author="Vistra" w:date="2025-07-16T16:04:00Z" w16du:dateUtc="2025-07-16T21:04:00Z"/>
        </w:rPr>
      </w:pPr>
      <w:ins w:id="185" w:author="Vistra" w:date="2025-07-16T16:04:00Z" w16du:dateUtc="2025-07-16T21:04:00Z">
        <w:r w:rsidRPr="002C70B6">
          <w:t xml:space="preserve">(xvii) </w:t>
        </w:r>
      </w:ins>
      <w:ins w:id="186" w:author="Vistra" w:date="2025-07-16T16:05:00Z" w16du:dateUtc="2025-07-16T21:05:00Z">
        <w:r>
          <w:tab/>
        </w:r>
      </w:ins>
      <w:ins w:id="187" w:author="Vistra" w:date="2025-07-16T16:04:00Z" w16du:dateUtc="2025-07-16T21:04:00Z">
        <w:r w:rsidRPr="002C70B6">
          <w:t xml:space="preserve">For </w:t>
        </w:r>
        <w:r>
          <w:t xml:space="preserve">the </w:t>
        </w:r>
        <w:r w:rsidRPr="002C70B6">
          <w:t>month of September, 2x5NS blocks for hours ending 0700-0800</w:t>
        </w:r>
        <w:r>
          <w:t xml:space="preserve"> and</w:t>
        </w:r>
        <w:r w:rsidRPr="002C70B6">
          <w:t xml:space="preserve"> 2000-2200;</w:t>
        </w:r>
        <w:r>
          <w:t xml:space="preserve"> </w:t>
        </w:r>
      </w:ins>
    </w:p>
    <w:p w14:paraId="67CBF7C6" w14:textId="13719AE0" w:rsidR="00FE5658" w:rsidRPr="002C70B6" w:rsidRDefault="00FE5658" w:rsidP="00FE5658">
      <w:pPr>
        <w:pStyle w:val="List"/>
        <w:ind w:left="2160"/>
        <w:rPr>
          <w:ins w:id="188" w:author="Vistra" w:date="2025-07-16T16:04:00Z" w16du:dateUtc="2025-07-16T21:04:00Z"/>
        </w:rPr>
      </w:pPr>
      <w:ins w:id="189" w:author="Vistra" w:date="2025-07-16T16:04:00Z" w16du:dateUtc="2025-07-16T21:04:00Z">
        <w:r w:rsidRPr="002C70B6">
          <w:t xml:space="preserve">(xviii) </w:t>
        </w:r>
      </w:ins>
      <w:ins w:id="190" w:author="Vistra" w:date="2025-07-16T16:05:00Z" w16du:dateUtc="2025-07-16T21:05:00Z">
        <w:r>
          <w:tab/>
        </w:r>
      </w:ins>
      <w:ins w:id="191" w:author="Vistra" w:date="2025-07-16T16:04:00Z" w16du:dateUtc="2025-07-16T21:04:00Z">
        <w:r w:rsidRPr="002C70B6">
          <w:t xml:space="preserve">For </w:t>
        </w:r>
        <w:r>
          <w:t xml:space="preserve">the </w:t>
        </w:r>
        <w:r w:rsidRPr="002C70B6">
          <w:t>month of September, 2x11S blocks for hours ending 0900-1900;</w:t>
        </w:r>
        <w:r>
          <w:t xml:space="preserve"> </w:t>
        </w:r>
      </w:ins>
    </w:p>
    <w:p w14:paraId="16ED5F0B" w14:textId="7F7932C2" w:rsidR="00FE5658" w:rsidRPr="002C70B6" w:rsidRDefault="00FE5658" w:rsidP="00FE5658">
      <w:pPr>
        <w:pStyle w:val="List"/>
        <w:ind w:left="2160"/>
        <w:rPr>
          <w:ins w:id="192" w:author="Vistra" w:date="2025-07-16T16:04:00Z" w16du:dateUtc="2025-07-16T21:04:00Z"/>
        </w:rPr>
      </w:pPr>
      <w:ins w:id="193" w:author="Vistra" w:date="2025-07-16T16:04:00Z" w16du:dateUtc="2025-07-16T21:04:00Z">
        <w:r w:rsidRPr="002C70B6">
          <w:lastRenderedPageBreak/>
          <w:t xml:space="preserve">(xix) </w:t>
        </w:r>
      </w:ins>
      <w:ins w:id="194" w:author="Vistra" w:date="2025-07-16T16:05:00Z" w16du:dateUtc="2025-07-16T21:05:00Z">
        <w:r>
          <w:tab/>
        </w:r>
      </w:ins>
      <w:ins w:id="195" w:author="Vistra" w:date="2025-07-16T16:04:00Z" w16du:dateUtc="2025-07-16T21:04:00Z">
        <w:r w:rsidRPr="002C70B6">
          <w:t xml:space="preserve">For </w:t>
        </w:r>
        <w:r>
          <w:t xml:space="preserve">the </w:t>
        </w:r>
        <w:r w:rsidRPr="002C70B6">
          <w:t>month of October, 2x7NS blocks for hours ending 0700-0900</w:t>
        </w:r>
        <w:r>
          <w:t xml:space="preserve"> and </w:t>
        </w:r>
        <w:r w:rsidRPr="002C70B6">
          <w:t>1900-2200;</w:t>
        </w:r>
        <w:r>
          <w:t xml:space="preserve"> </w:t>
        </w:r>
      </w:ins>
    </w:p>
    <w:p w14:paraId="2B63E2FE" w14:textId="4DE0DB79" w:rsidR="00FE5658" w:rsidRPr="002C70B6" w:rsidRDefault="00FE5658" w:rsidP="00FE5658">
      <w:pPr>
        <w:pStyle w:val="List"/>
        <w:ind w:left="1440" w:firstLine="0"/>
        <w:rPr>
          <w:ins w:id="196" w:author="Vistra" w:date="2025-07-16T16:04:00Z" w16du:dateUtc="2025-07-16T21:04:00Z"/>
        </w:rPr>
      </w:pPr>
      <w:ins w:id="197" w:author="Vistra" w:date="2025-07-16T16:04:00Z" w16du:dateUtc="2025-07-16T21:04:00Z">
        <w:r w:rsidRPr="002C70B6">
          <w:t xml:space="preserve">(xx) </w:t>
        </w:r>
      </w:ins>
      <w:ins w:id="198" w:author="Vistra" w:date="2025-07-16T16:05:00Z" w16du:dateUtc="2025-07-16T21:05:00Z">
        <w:r>
          <w:tab/>
        </w:r>
      </w:ins>
      <w:ins w:id="199" w:author="Vistra" w:date="2025-07-16T16:04:00Z" w16du:dateUtc="2025-07-16T21:04:00Z">
        <w:r w:rsidRPr="002C70B6">
          <w:t xml:space="preserve">For </w:t>
        </w:r>
        <w:r>
          <w:t xml:space="preserve">the </w:t>
        </w:r>
        <w:r w:rsidRPr="002C70B6">
          <w:t>month of October, 2x9S blocks for hours ending 1000-1800;</w:t>
        </w:r>
        <w:r>
          <w:t xml:space="preserve"> </w:t>
        </w:r>
      </w:ins>
    </w:p>
    <w:p w14:paraId="3207F461" w14:textId="033B6B19" w:rsidR="00FE5658" w:rsidRPr="002C70B6" w:rsidRDefault="00FE5658" w:rsidP="00FE5658">
      <w:pPr>
        <w:pStyle w:val="List"/>
        <w:ind w:left="2160"/>
        <w:rPr>
          <w:ins w:id="200" w:author="Vistra" w:date="2025-07-16T16:04:00Z" w16du:dateUtc="2025-07-16T21:04:00Z"/>
        </w:rPr>
      </w:pPr>
      <w:ins w:id="201" w:author="Vistra" w:date="2025-07-16T16:04:00Z" w16du:dateUtc="2025-07-16T21:04:00Z">
        <w:r w:rsidRPr="002C70B6">
          <w:t xml:space="preserve">(xxi) </w:t>
        </w:r>
      </w:ins>
      <w:ins w:id="202" w:author="Vistra" w:date="2025-07-16T16:05:00Z" w16du:dateUtc="2025-07-16T21:05:00Z">
        <w:r>
          <w:tab/>
        </w:r>
      </w:ins>
      <w:ins w:id="203" w:author="Vistra" w:date="2025-07-16T16:04:00Z" w16du:dateUtc="2025-07-16T21:04:00Z">
        <w:r w:rsidRPr="002C70B6">
          <w:t xml:space="preserve">For </w:t>
        </w:r>
        <w:r>
          <w:t xml:space="preserve">the </w:t>
        </w:r>
        <w:r w:rsidRPr="002C70B6">
          <w:t>month of November, 2x8NS blocks for hours ending 0700-0900</w:t>
        </w:r>
        <w:r>
          <w:t xml:space="preserve"> and</w:t>
        </w:r>
        <w:r w:rsidRPr="002C70B6">
          <w:t xml:space="preserve"> 1800-2200;</w:t>
        </w:r>
        <w:r>
          <w:t xml:space="preserve"> </w:t>
        </w:r>
      </w:ins>
    </w:p>
    <w:p w14:paraId="7636F95D" w14:textId="1B228448" w:rsidR="00FE5658" w:rsidRPr="002C70B6" w:rsidRDefault="00FE5658" w:rsidP="00FE5658">
      <w:pPr>
        <w:pStyle w:val="List"/>
        <w:ind w:left="2160"/>
        <w:rPr>
          <w:ins w:id="204" w:author="Vistra" w:date="2025-07-16T16:04:00Z" w16du:dateUtc="2025-07-16T21:04:00Z"/>
        </w:rPr>
      </w:pPr>
      <w:ins w:id="205" w:author="Vistra" w:date="2025-07-16T16:04:00Z" w16du:dateUtc="2025-07-16T21:04:00Z">
        <w:r w:rsidRPr="002C70B6">
          <w:t xml:space="preserve">(xxii) </w:t>
        </w:r>
      </w:ins>
      <w:ins w:id="206" w:author="Vistra" w:date="2025-07-16T16:05:00Z" w16du:dateUtc="2025-07-16T21:05:00Z">
        <w:r>
          <w:tab/>
        </w:r>
      </w:ins>
      <w:ins w:id="207" w:author="Vistra" w:date="2025-07-16T16:04:00Z" w16du:dateUtc="2025-07-16T21:04:00Z">
        <w:r w:rsidRPr="002C70B6">
          <w:t xml:space="preserve">For </w:t>
        </w:r>
        <w:r>
          <w:t xml:space="preserve">the </w:t>
        </w:r>
        <w:r w:rsidRPr="002C70B6">
          <w:t>month of November, 2x8S blocks for hours ending 1000-1700;</w:t>
        </w:r>
        <w:r>
          <w:t xml:space="preserve"> </w:t>
        </w:r>
      </w:ins>
    </w:p>
    <w:p w14:paraId="3609539B" w14:textId="114BB977" w:rsidR="00FE5658" w:rsidRPr="002C70B6" w:rsidRDefault="00FE5658" w:rsidP="00FE5658">
      <w:pPr>
        <w:pStyle w:val="List"/>
        <w:ind w:left="2160"/>
        <w:rPr>
          <w:ins w:id="208" w:author="Vistra" w:date="2025-07-16T16:04:00Z" w16du:dateUtc="2025-07-16T21:04:00Z"/>
        </w:rPr>
      </w:pPr>
      <w:ins w:id="209" w:author="Vistra" w:date="2025-07-16T16:04:00Z" w16du:dateUtc="2025-07-16T21:04:00Z">
        <w:r w:rsidRPr="002C70B6">
          <w:t xml:space="preserve">(xxiii) </w:t>
        </w:r>
      </w:ins>
      <w:ins w:id="210" w:author="Vistra" w:date="2025-07-16T16:05:00Z" w16du:dateUtc="2025-07-16T21:05:00Z">
        <w:r>
          <w:tab/>
        </w:r>
      </w:ins>
      <w:ins w:id="211" w:author="Vistra" w:date="2025-07-16T16:04:00Z" w16du:dateUtc="2025-07-16T21:04:00Z">
        <w:r w:rsidRPr="002C70B6">
          <w:t xml:space="preserve">For </w:t>
        </w:r>
        <w:r>
          <w:t xml:space="preserve">the </w:t>
        </w:r>
        <w:r w:rsidRPr="002C70B6">
          <w:t>month of December, 2x8NS blocks for hours ending 0700-0900</w:t>
        </w:r>
        <w:r>
          <w:t xml:space="preserve"> and</w:t>
        </w:r>
        <w:r w:rsidRPr="002C70B6">
          <w:t>1800-2200;</w:t>
        </w:r>
        <w:r>
          <w:t xml:space="preserve"> </w:t>
        </w:r>
      </w:ins>
    </w:p>
    <w:p w14:paraId="659B418D" w14:textId="4251407B" w:rsidR="00FE5658" w:rsidRPr="00887C6A" w:rsidRDefault="00FE5658" w:rsidP="00FE5658">
      <w:pPr>
        <w:pStyle w:val="List"/>
        <w:ind w:left="1440" w:firstLine="0"/>
      </w:pPr>
      <w:ins w:id="212" w:author="Vistra" w:date="2025-07-16T16:04:00Z" w16du:dateUtc="2025-07-16T21:04:00Z">
        <w:r w:rsidRPr="002C70B6">
          <w:t xml:space="preserve">(xxiv) </w:t>
        </w:r>
      </w:ins>
      <w:ins w:id="213" w:author="Vistra" w:date="2025-07-16T16:05:00Z" w16du:dateUtc="2025-07-16T21:05:00Z">
        <w:r>
          <w:tab/>
        </w:r>
      </w:ins>
      <w:ins w:id="214" w:author="Vistra" w:date="2025-07-16T16:04:00Z" w16du:dateUtc="2025-07-16T21:04:00Z">
        <w:r w:rsidRPr="002C70B6">
          <w:t>For month of December, 2x8S blocks for hours ending 1000-1700;</w:t>
        </w:r>
        <w:r>
          <w:t xml:space="preserve"> and</w:t>
        </w:r>
      </w:ins>
    </w:p>
    <w:p w14:paraId="0EC96310" w14:textId="77777777" w:rsidR="001B1951" w:rsidRPr="00887C6A" w:rsidRDefault="001B1951" w:rsidP="001B1951">
      <w:pPr>
        <w:pStyle w:val="List"/>
        <w:ind w:left="1440"/>
      </w:pPr>
      <w:r w:rsidRPr="00887C6A">
        <w:t>(c)</w:t>
      </w:r>
      <w:r w:rsidRPr="00887C6A">
        <w:tab/>
        <w:t>7x8 blocks for hours ending 0100-0600 and hours ending 2300-2400 Sunday through Saturday, in one-month strips.</w:t>
      </w:r>
    </w:p>
    <w:p w14:paraId="5EEA17A1" w14:textId="77777777" w:rsidR="001B1951" w:rsidRPr="00887C6A" w:rsidRDefault="001B1951" w:rsidP="001B1951">
      <w:pPr>
        <w:pStyle w:val="BodyTextNumbered"/>
      </w:pPr>
      <w:r w:rsidRPr="00887C6A">
        <w:t>(</w:t>
      </w:r>
      <w:r>
        <w:t>6</w:t>
      </w:r>
      <w:r w:rsidRPr="00887C6A">
        <w:t>)</w:t>
      </w:r>
      <w:r w:rsidRPr="00887C6A">
        <w:tab/>
        <w:t xml:space="preserve">CRR Auction bids and Pre-Assigned Congestion Revenue Right (PCRR) nominations must specify a TOU block. </w:t>
      </w:r>
    </w:p>
    <w:p w14:paraId="55996BE1" w14:textId="681985D5" w:rsidR="001B1951" w:rsidRPr="00887C6A" w:rsidRDefault="001B1951" w:rsidP="001B1951">
      <w:pPr>
        <w:pStyle w:val="BodyTextNumbered"/>
      </w:pPr>
      <w:r w:rsidRPr="00887C6A">
        <w:t>(</w:t>
      </w:r>
      <w:r>
        <w:t>7</w:t>
      </w:r>
      <w:r w:rsidRPr="00887C6A">
        <w:t>)</w:t>
      </w:r>
      <w:r w:rsidRPr="00887C6A">
        <w:tab/>
        <w:t xml:space="preserve">For the CRR Monthly Auction only, a single block bid may be submitted for all hours in a calendar month, which represents a linked-offer for all </w:t>
      </w:r>
      <w:del w:id="215" w:author="Vistra" w:date="2025-07-16T16:02:00Z" w16du:dateUtc="2025-07-16T21:02:00Z">
        <w:r w:rsidRPr="00887C6A" w:rsidDel="00FE5658">
          <w:delText xml:space="preserve">three </w:delText>
        </w:r>
      </w:del>
      <w:ins w:id="216" w:author="Vistra" w:date="2025-07-16T16:02:00Z" w16du:dateUtc="2025-07-16T21:02:00Z">
        <w:r w:rsidR="00FE5658">
          <w:t>five</w:t>
        </w:r>
        <w:r w:rsidR="00FE5658" w:rsidRPr="00887C6A">
          <w:t xml:space="preserve"> </w:t>
        </w:r>
      </w:ins>
      <w:r w:rsidRPr="00887C6A">
        <w:t>TOU blocks described above in paragraph (</w:t>
      </w:r>
      <w:r>
        <w:t>5</w:t>
      </w:r>
      <w:r w:rsidRPr="00887C6A">
        <w:t>).</w:t>
      </w:r>
    </w:p>
    <w:p w14:paraId="133C5D7E" w14:textId="77777777" w:rsidR="001B1951" w:rsidRPr="00887C6A" w:rsidRDefault="001B1951" w:rsidP="001B1951">
      <w:pPr>
        <w:pStyle w:val="H4"/>
      </w:pPr>
      <w:bookmarkStart w:id="217" w:name="_Toc475962025"/>
      <w:r w:rsidRPr="00887C6A">
        <w:t>7.5.5.3</w:t>
      </w:r>
      <w:r w:rsidRPr="00887C6A">
        <w:tab/>
        <w:t>Auction Process</w:t>
      </w:r>
      <w:bookmarkEnd w:id="217"/>
    </w:p>
    <w:p w14:paraId="0DDB752E" w14:textId="77777777" w:rsidR="001B1951" w:rsidRPr="00887C6A" w:rsidRDefault="001B1951" w:rsidP="001B1951">
      <w:pPr>
        <w:pStyle w:val="BodyTextNumbered"/>
      </w:pPr>
      <w:r w:rsidRPr="00887C6A">
        <w:t>(1)</w:t>
      </w:r>
      <w:r w:rsidRPr="00887C6A">
        <w:tab/>
        <w:t xml:space="preserve">The CRR Auction must be a single-round, simultaneous auction for selling the CRRs available for all auction products.  ERCOT shall enter into the CRR Auction system a credit limit for each Counter-Party that has at least one CRR Account Holder.  A Counter-Party’s CRR Auction credit limit is equal to the lesser of the credit limit as determined in Section 16.11.4.6.1, Credit Requirements for CRR Auction Participation, or, if provided, the Counter-Party’s self-imposed CRR Auction credit limit for the CRR Monthly Auction or for a time-of-use within a CRR Auction held as part of a CRR Long-Term Auction Sequence.  </w:t>
      </w:r>
    </w:p>
    <w:p w14:paraId="372B2759" w14:textId="77777777" w:rsidR="001B1951" w:rsidRPr="00887C6A" w:rsidRDefault="001B1951" w:rsidP="001B1951">
      <w:pPr>
        <w:pStyle w:val="BodyTextNumbered"/>
      </w:pPr>
      <w:r w:rsidRPr="00887C6A">
        <w:t>(2)</w:t>
      </w:r>
      <w:r w:rsidRPr="00887C6A">
        <w:tab/>
        <w:t xml:space="preserve">Prior to the CRR Auction, ERCOT will conduct a two-part pre-auction screening process. First, if the Counter-Party’s CRR Auction credit limit is greater than that Counter-Party’s credit exposure as defined below using the CRR bid volumes rather than awarded volumes, then the Counter-Party’s CRR Auction credit limit will be ignored as the CRR Auction is solved.  Second, for each CRR Account Holder of a Counter-Party, if the CRR Account Holder’s self-imposed credit limit is greater than that CRR Account Holder’s credit exposure as defined below, then the CRR Account Holder’s self-imposed credit limit will be ignored as the CRR Auction is solved. </w:t>
      </w:r>
    </w:p>
    <w:p w14:paraId="0D915FAC" w14:textId="77777777" w:rsidR="001B1951" w:rsidRPr="00887C6A" w:rsidRDefault="001B1951" w:rsidP="001B1951">
      <w:pPr>
        <w:pStyle w:val="BodyTextNumbered"/>
      </w:pPr>
      <w:r w:rsidRPr="00887C6A">
        <w:tab/>
        <w:t xml:space="preserve">The calculated exposure for the pre-auction screening for each CRR Account Holder is the sum of the credit exposure for PTP Obligation bids, PTP Obligation offers, and PTP Option bids for that CRR Account Holder.  The calculated exposure for the pre-auction </w:t>
      </w:r>
      <w:r w:rsidRPr="00887C6A">
        <w:lastRenderedPageBreak/>
        <w:t xml:space="preserve">screening for each Counter-Party is the sum of the credit exposure for PTP Obligation bids, PTP Obligation offers, and PTP Option bids for that Counter-Party.  PTP Option offers have zero credit exposure.  Separately, for PTP Obligation bids, PTP Obligation offers, and PTP Option bids, for each source/sink Settlement Point combination, the credit exposure will use the bid price and MW quantity that produces the maximum credit exposure that could result from the CRR Auction for that source/sink Settlement Point combination. </w:t>
      </w:r>
    </w:p>
    <w:p w14:paraId="1D0FF0E6" w14:textId="77777777" w:rsidR="001B1951" w:rsidRPr="00887C6A" w:rsidRDefault="001B1951" w:rsidP="001B1951">
      <w:pPr>
        <w:pStyle w:val="List"/>
      </w:pPr>
      <w:r w:rsidRPr="00887C6A">
        <w:t>(3)</w:t>
      </w:r>
      <w:r w:rsidRPr="00887C6A">
        <w:tab/>
        <w:t>The credit constraint for each Counter-Party is based on the following calculation:</w:t>
      </w:r>
    </w:p>
    <w:p w14:paraId="07996FDD" w14:textId="77777777" w:rsidR="001B1951" w:rsidRPr="00887C6A" w:rsidRDefault="001B1951" w:rsidP="001B1951">
      <w:pPr>
        <w:pStyle w:val="List"/>
        <w:rPr>
          <w:b/>
          <w:sz w:val="22"/>
          <w:vertAlign w:val="subscript"/>
        </w:rPr>
      </w:pPr>
      <w:r w:rsidRPr="00887C6A">
        <w:rPr>
          <w:b/>
        </w:rPr>
        <w:t>ACR</w:t>
      </w:r>
      <w:r w:rsidRPr="00887C6A">
        <w:rPr>
          <w:b/>
          <w:vertAlign w:val="subscript"/>
        </w:rPr>
        <w:t xml:space="preserve"> </w:t>
      </w:r>
      <w:r w:rsidRPr="00887C6A">
        <w:rPr>
          <w:b/>
          <w:i/>
          <w:vertAlign w:val="subscript"/>
        </w:rPr>
        <w:t>b</w:t>
      </w:r>
      <w:r w:rsidRPr="00887C6A">
        <w:rPr>
          <w:b/>
        </w:rPr>
        <w:t xml:space="preserve"> </w:t>
      </w:r>
      <w:r w:rsidRPr="00887C6A">
        <w:rPr>
          <w:b/>
        </w:rPr>
        <w:tab/>
      </w:r>
      <w:r w:rsidRPr="00887C6A">
        <w:rPr>
          <w:b/>
        </w:rPr>
        <w:tab/>
        <w:t xml:space="preserve">= </w:t>
      </w:r>
      <w:r w:rsidRPr="00887C6A">
        <w:rPr>
          <w:b/>
        </w:rPr>
        <w:tab/>
        <w:t xml:space="preserve">AOBLCR </w:t>
      </w:r>
      <w:r w:rsidRPr="00887C6A">
        <w:rPr>
          <w:b/>
          <w:i/>
          <w:vertAlign w:val="subscript"/>
        </w:rPr>
        <w:t>b</w:t>
      </w:r>
      <w:r w:rsidRPr="00887C6A">
        <w:rPr>
          <w:b/>
          <w:vertAlign w:val="subscript"/>
        </w:rPr>
        <w:t xml:space="preserve"> </w:t>
      </w:r>
      <w:r w:rsidRPr="00887C6A">
        <w:rPr>
          <w:b/>
        </w:rPr>
        <w:t xml:space="preserve"> + AOPTCR </w:t>
      </w:r>
      <w:r w:rsidRPr="00887C6A">
        <w:rPr>
          <w:b/>
          <w:i/>
          <w:vertAlign w:val="subscript"/>
        </w:rPr>
        <w:t>b</w:t>
      </w:r>
      <w:r w:rsidRPr="00887C6A">
        <w:rPr>
          <w:b/>
          <w:vertAlign w:val="subscript"/>
        </w:rPr>
        <w:t xml:space="preserve"> </w:t>
      </w:r>
      <w:r>
        <w:rPr>
          <w:b/>
          <w:vertAlign w:val="subscript"/>
        </w:rPr>
        <w:t xml:space="preserve"> </w:t>
      </w:r>
      <w:r w:rsidRPr="00887C6A">
        <w:rPr>
          <w:b/>
        </w:rPr>
        <w:t xml:space="preserve">- AOBLCRO </w:t>
      </w:r>
      <w:r w:rsidRPr="00887C6A">
        <w:rPr>
          <w:b/>
          <w:i/>
          <w:vertAlign w:val="subscript"/>
        </w:rPr>
        <w:t>b</w:t>
      </w:r>
    </w:p>
    <w:p w14:paraId="24652FA1" w14:textId="77777777" w:rsidR="001B1951" w:rsidRPr="00887C6A" w:rsidRDefault="001B1951" w:rsidP="001B1951">
      <w:pPr>
        <w:pStyle w:val="BodyText"/>
      </w:pPr>
      <w:r w:rsidRPr="00887C6A">
        <w:t>Where:</w:t>
      </w:r>
      <w:r w:rsidRPr="00887C6A">
        <w:tab/>
      </w:r>
    </w:p>
    <w:p w14:paraId="58E0EBC2" w14:textId="77777777" w:rsidR="001B1951" w:rsidRPr="00887C6A" w:rsidRDefault="001B1951" w:rsidP="001B1951">
      <w:pPr>
        <w:pStyle w:val="List"/>
        <w:ind w:left="2880" w:hanging="2160"/>
      </w:pPr>
      <w:r w:rsidRPr="00887C6A">
        <w:t xml:space="preserve">AOBLCR </w:t>
      </w:r>
      <w:r w:rsidRPr="00887C6A">
        <w:rPr>
          <w:i/>
          <w:vertAlign w:val="subscript"/>
        </w:rPr>
        <w:t>b</w:t>
      </w:r>
      <w:r w:rsidRPr="00887C6A">
        <w:t xml:space="preserve"> = </w:t>
      </w:r>
      <w:r w:rsidRPr="00887C6A">
        <w:tab/>
        <w:t>∑</w:t>
      </w:r>
      <w:r w:rsidRPr="00887C6A">
        <w:rPr>
          <w:i/>
          <w:vertAlign w:val="subscript"/>
        </w:rPr>
        <w:t>m</w:t>
      </w:r>
      <w:r w:rsidRPr="00887C6A">
        <w:t xml:space="preserve"> ∑</w:t>
      </w:r>
      <w:r w:rsidRPr="00887C6A">
        <w:rPr>
          <w:i/>
          <w:vertAlign w:val="subscript"/>
        </w:rPr>
        <w:t>h</w:t>
      </w:r>
      <w:r w:rsidRPr="00887C6A">
        <w:rPr>
          <w:vertAlign w:val="subscript"/>
        </w:rPr>
        <w:t xml:space="preserve"> </w:t>
      </w:r>
      <w:r w:rsidRPr="00887C6A">
        <w:t>∑</w:t>
      </w:r>
      <w:r w:rsidRPr="00887C6A">
        <w:rPr>
          <w:i/>
          <w:vertAlign w:val="subscript"/>
        </w:rPr>
        <w:t>j, k</w:t>
      </w:r>
      <w:r w:rsidRPr="00887C6A">
        <w:rPr>
          <w:vertAlign w:val="subscript"/>
        </w:rPr>
        <w:t xml:space="preserve"> </w:t>
      </w:r>
      <w:r w:rsidRPr="00887C6A">
        <w:t xml:space="preserve">[(BOBLMW </w:t>
      </w:r>
      <w:r w:rsidRPr="00887C6A">
        <w:rPr>
          <w:i/>
          <w:vertAlign w:val="subscript"/>
        </w:rPr>
        <w:t>m, h,(j, k), b</w:t>
      </w:r>
      <w:r w:rsidRPr="00887C6A">
        <w:rPr>
          <w:vertAlign w:val="subscript"/>
        </w:rPr>
        <w:t xml:space="preserve"> </w:t>
      </w:r>
      <w:r w:rsidRPr="00887C6A">
        <w:t xml:space="preserve">* (Max(0, BPOBL </w:t>
      </w:r>
      <w:r w:rsidRPr="00887C6A">
        <w:rPr>
          <w:i/>
          <w:vertAlign w:val="subscript"/>
        </w:rPr>
        <w:t>m, h,(j, k), b</w:t>
      </w:r>
      <w:r w:rsidRPr="00887C6A">
        <w:t xml:space="preserve">) – Min(0,A </w:t>
      </w:r>
      <w:r w:rsidRPr="00887C6A">
        <w:rPr>
          <w:i/>
          <w:vertAlign w:val="subscript"/>
        </w:rPr>
        <w:t>ci99, m, h,(j, k), b</w:t>
      </w:r>
      <w:r w:rsidRPr="00887C6A">
        <w:t xml:space="preserve">, </w:t>
      </w:r>
      <w:r>
        <w:t>E</w:t>
      </w:r>
      <w:r w:rsidRPr="00887C6A">
        <w:t xml:space="preserve">ACP </w:t>
      </w:r>
      <w:r w:rsidRPr="00887C6A">
        <w:rPr>
          <w:i/>
          <w:vertAlign w:val="subscript"/>
        </w:rPr>
        <w:t>m, h,(j, k)</w:t>
      </w:r>
      <w:r w:rsidRPr="00887C6A">
        <w:rPr>
          <w:vertAlign w:val="subscript"/>
        </w:rPr>
        <w:t xml:space="preserve"> </w:t>
      </w:r>
      <w:r w:rsidRPr="00887C6A">
        <w:t>)))</w:t>
      </w:r>
      <w:r>
        <w:t>]</w:t>
      </w:r>
      <w:r w:rsidRPr="00887C6A">
        <w:t xml:space="preserve"> </w:t>
      </w:r>
    </w:p>
    <w:p w14:paraId="47C15B20" w14:textId="77777777" w:rsidR="001B1951" w:rsidRPr="00887C6A" w:rsidRDefault="001B1951" w:rsidP="001B1951">
      <w:pPr>
        <w:spacing w:after="200" w:line="276" w:lineRule="auto"/>
        <w:ind w:left="2880" w:hanging="2160"/>
      </w:pPr>
      <w:r w:rsidRPr="00887C6A">
        <w:t xml:space="preserve">AOPTCR </w:t>
      </w:r>
      <w:r w:rsidRPr="00887C6A">
        <w:rPr>
          <w:i/>
          <w:vertAlign w:val="subscript"/>
        </w:rPr>
        <w:t>b</w:t>
      </w:r>
      <w:r w:rsidRPr="00887C6A">
        <w:t xml:space="preserve"> = </w:t>
      </w:r>
      <w:r w:rsidRPr="00887C6A">
        <w:tab/>
        <w:t>∑</w:t>
      </w:r>
      <w:r w:rsidRPr="00887C6A">
        <w:rPr>
          <w:i/>
          <w:vertAlign w:val="subscript"/>
        </w:rPr>
        <w:t>m</w:t>
      </w:r>
      <w:r w:rsidRPr="00887C6A">
        <w:t xml:space="preserve"> ∑</w:t>
      </w:r>
      <w:r w:rsidRPr="00887C6A">
        <w:rPr>
          <w:i/>
          <w:vertAlign w:val="subscript"/>
        </w:rPr>
        <w:t>h</w:t>
      </w:r>
      <w:r w:rsidRPr="00887C6A">
        <w:rPr>
          <w:vertAlign w:val="subscript"/>
        </w:rPr>
        <w:t xml:space="preserve"> </w:t>
      </w:r>
      <w:r w:rsidRPr="00887C6A">
        <w:t>∑</w:t>
      </w:r>
      <w:r w:rsidRPr="00887C6A">
        <w:rPr>
          <w:i/>
          <w:vertAlign w:val="subscript"/>
        </w:rPr>
        <w:t>j</w:t>
      </w:r>
      <w:r w:rsidRPr="00887C6A">
        <w:rPr>
          <w:vertAlign w:val="subscript"/>
        </w:rPr>
        <w:t xml:space="preserve">, </w:t>
      </w:r>
      <w:r w:rsidRPr="00887C6A">
        <w:rPr>
          <w:i/>
          <w:vertAlign w:val="subscript"/>
        </w:rPr>
        <w:t>k</w:t>
      </w:r>
      <w:r w:rsidRPr="00887C6A">
        <w:rPr>
          <w:vertAlign w:val="subscript"/>
        </w:rPr>
        <w:t xml:space="preserve"> </w:t>
      </w:r>
      <w:r w:rsidRPr="00887C6A">
        <w:t xml:space="preserve">[(BOPTMW </w:t>
      </w:r>
      <w:r w:rsidRPr="00887C6A">
        <w:rPr>
          <w:i/>
          <w:vertAlign w:val="subscript"/>
        </w:rPr>
        <w:t>m, h,(j, k), b</w:t>
      </w:r>
      <w:r w:rsidRPr="00887C6A">
        <w:t xml:space="preserve"> * BPOPT</w:t>
      </w:r>
      <w:r w:rsidRPr="00887C6A">
        <w:rPr>
          <w:vertAlign w:val="subscript"/>
        </w:rPr>
        <w:t xml:space="preserve"> </w:t>
      </w:r>
      <w:r w:rsidRPr="00887C6A">
        <w:rPr>
          <w:i/>
          <w:vertAlign w:val="subscript"/>
        </w:rPr>
        <w:t>m, h,(j, k), b</w:t>
      </w:r>
      <w:r w:rsidRPr="00887C6A">
        <w:t>)]</w:t>
      </w:r>
    </w:p>
    <w:p w14:paraId="5FD1B8CF" w14:textId="77777777" w:rsidR="001B1951" w:rsidRPr="00887C6A" w:rsidRDefault="001B1951" w:rsidP="001B1951">
      <w:pPr>
        <w:pStyle w:val="List"/>
        <w:ind w:left="2880" w:hanging="2160"/>
      </w:pPr>
      <w:r w:rsidRPr="00887C6A">
        <w:t xml:space="preserve">AOBLCRO </w:t>
      </w:r>
      <w:r w:rsidRPr="00887C6A">
        <w:rPr>
          <w:i/>
          <w:vertAlign w:val="subscript"/>
        </w:rPr>
        <w:t>b</w:t>
      </w:r>
      <w:r w:rsidRPr="00887C6A">
        <w:t xml:space="preserve"> = </w:t>
      </w:r>
      <w:r w:rsidRPr="00887C6A">
        <w:tab/>
        <w:t>∑</w:t>
      </w:r>
      <w:r w:rsidRPr="00887C6A">
        <w:rPr>
          <w:i/>
          <w:vertAlign w:val="subscript"/>
        </w:rPr>
        <w:t>m</w:t>
      </w:r>
      <w:r w:rsidRPr="00887C6A">
        <w:t xml:space="preserve"> ∑</w:t>
      </w:r>
      <w:r w:rsidRPr="00887C6A">
        <w:rPr>
          <w:i/>
          <w:vertAlign w:val="subscript"/>
        </w:rPr>
        <w:t>h</w:t>
      </w:r>
      <w:r w:rsidRPr="00887C6A">
        <w:rPr>
          <w:vertAlign w:val="subscript"/>
        </w:rPr>
        <w:t xml:space="preserve"> </w:t>
      </w:r>
      <w:r w:rsidRPr="00887C6A">
        <w:t>∑</w:t>
      </w:r>
      <w:r w:rsidRPr="00887C6A">
        <w:rPr>
          <w:i/>
          <w:vertAlign w:val="subscript"/>
        </w:rPr>
        <w:t>j</w:t>
      </w:r>
      <w:r w:rsidRPr="00887C6A">
        <w:rPr>
          <w:vertAlign w:val="subscript"/>
        </w:rPr>
        <w:t xml:space="preserve">, </w:t>
      </w:r>
      <w:r w:rsidRPr="00887C6A">
        <w:rPr>
          <w:i/>
          <w:vertAlign w:val="subscript"/>
        </w:rPr>
        <w:t>k</w:t>
      </w:r>
      <w:r w:rsidRPr="00887C6A">
        <w:rPr>
          <w:vertAlign w:val="subscript"/>
        </w:rPr>
        <w:t xml:space="preserve"> </w:t>
      </w:r>
      <w:r w:rsidRPr="00887C6A">
        <w:t>(OOBLMW</w:t>
      </w:r>
      <w:r w:rsidRPr="00887C6A">
        <w:rPr>
          <w:vertAlign w:val="subscript"/>
        </w:rPr>
        <w:t xml:space="preserve"> </w:t>
      </w:r>
      <w:r w:rsidRPr="00887C6A">
        <w:rPr>
          <w:i/>
          <w:vertAlign w:val="subscript"/>
        </w:rPr>
        <w:t>m, h,(j, k), b</w:t>
      </w:r>
      <w:r w:rsidRPr="00887C6A">
        <w:t xml:space="preserve"> * Min(0, OPOBL</w:t>
      </w:r>
      <w:r w:rsidRPr="00887C6A">
        <w:rPr>
          <w:vertAlign w:val="subscript"/>
        </w:rPr>
        <w:t xml:space="preserve"> </w:t>
      </w:r>
      <w:r w:rsidRPr="00887C6A">
        <w:rPr>
          <w:i/>
          <w:vertAlign w:val="subscript"/>
        </w:rPr>
        <w:t>m, h,(j, k), b</w:t>
      </w:r>
      <w:r w:rsidRPr="00887C6A">
        <w:t xml:space="preserve">))  </w:t>
      </w:r>
    </w:p>
    <w:p w14:paraId="0BABC368" w14:textId="77777777" w:rsidR="001B1951" w:rsidRPr="00887C6A" w:rsidRDefault="001B1951" w:rsidP="001B1951">
      <w:r w:rsidRPr="00887C6A">
        <w:t>The above variables are defined as follows:</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5"/>
        <w:gridCol w:w="900"/>
        <w:gridCol w:w="6773"/>
      </w:tblGrid>
      <w:tr w:rsidR="001B1951" w:rsidRPr="00887C6A" w14:paraId="5A1493BF" w14:textId="77777777" w:rsidTr="00FC27B0">
        <w:trPr>
          <w:trHeight w:val="346"/>
        </w:trPr>
        <w:tc>
          <w:tcPr>
            <w:tcW w:w="1885" w:type="dxa"/>
            <w:shd w:val="clear" w:color="auto" w:fill="auto"/>
          </w:tcPr>
          <w:p w14:paraId="577416F7" w14:textId="77777777" w:rsidR="001B1951" w:rsidRPr="00887C6A" w:rsidRDefault="001B1951" w:rsidP="00FC27B0">
            <w:pPr>
              <w:pStyle w:val="TableHead"/>
            </w:pPr>
            <w:r w:rsidRPr="00887C6A">
              <w:t>Variable</w:t>
            </w:r>
          </w:p>
        </w:tc>
        <w:tc>
          <w:tcPr>
            <w:tcW w:w="900" w:type="dxa"/>
            <w:shd w:val="clear" w:color="auto" w:fill="auto"/>
          </w:tcPr>
          <w:p w14:paraId="1BA1E5B0" w14:textId="77777777" w:rsidR="001B1951" w:rsidRPr="00887C6A" w:rsidRDefault="001B1951" w:rsidP="00FC27B0">
            <w:pPr>
              <w:pStyle w:val="TableHead"/>
            </w:pPr>
            <w:r w:rsidRPr="00887C6A">
              <w:t>Unit</w:t>
            </w:r>
          </w:p>
        </w:tc>
        <w:tc>
          <w:tcPr>
            <w:tcW w:w="6773" w:type="dxa"/>
            <w:shd w:val="clear" w:color="auto" w:fill="auto"/>
          </w:tcPr>
          <w:p w14:paraId="2CF55041" w14:textId="77777777" w:rsidR="001B1951" w:rsidRPr="00887C6A" w:rsidRDefault="001B1951" w:rsidP="00FC27B0">
            <w:pPr>
              <w:pStyle w:val="TableHead"/>
            </w:pPr>
            <w:r w:rsidRPr="00887C6A">
              <w:t>Description</w:t>
            </w:r>
          </w:p>
        </w:tc>
      </w:tr>
      <w:tr w:rsidR="001B1951" w:rsidRPr="00887C6A" w14:paraId="33D36E5B" w14:textId="77777777" w:rsidTr="00FC27B0">
        <w:trPr>
          <w:trHeight w:val="489"/>
        </w:trPr>
        <w:tc>
          <w:tcPr>
            <w:tcW w:w="1885" w:type="dxa"/>
            <w:shd w:val="clear" w:color="auto" w:fill="auto"/>
          </w:tcPr>
          <w:p w14:paraId="6274E0D3" w14:textId="77777777" w:rsidR="001B1951" w:rsidRPr="00887C6A" w:rsidRDefault="001B1951" w:rsidP="00FC27B0">
            <w:pPr>
              <w:pStyle w:val="List"/>
              <w:spacing w:afterLines="60" w:after="144"/>
              <w:ind w:left="0" w:firstLine="0"/>
              <w:rPr>
                <w:sz w:val="20"/>
                <w:vertAlign w:val="subscript"/>
              </w:rPr>
            </w:pPr>
            <w:r w:rsidRPr="00887C6A">
              <w:rPr>
                <w:sz w:val="20"/>
              </w:rPr>
              <w:t xml:space="preserve">ACR </w:t>
            </w:r>
            <w:r w:rsidRPr="00887C6A">
              <w:rPr>
                <w:i/>
                <w:sz w:val="20"/>
                <w:vertAlign w:val="subscript"/>
              </w:rPr>
              <w:t>b</w:t>
            </w:r>
          </w:p>
        </w:tc>
        <w:tc>
          <w:tcPr>
            <w:tcW w:w="900" w:type="dxa"/>
            <w:shd w:val="clear" w:color="auto" w:fill="auto"/>
          </w:tcPr>
          <w:p w14:paraId="38E1E1B5" w14:textId="77777777" w:rsidR="001B1951" w:rsidRPr="00887C6A" w:rsidRDefault="001B1951" w:rsidP="00FC27B0">
            <w:pPr>
              <w:pStyle w:val="List"/>
              <w:spacing w:afterLines="60" w:after="144"/>
              <w:ind w:left="0" w:firstLine="0"/>
              <w:rPr>
                <w:sz w:val="20"/>
              </w:rPr>
            </w:pPr>
            <w:r w:rsidRPr="00887C6A">
              <w:rPr>
                <w:sz w:val="20"/>
              </w:rPr>
              <w:t>$</w:t>
            </w:r>
          </w:p>
        </w:tc>
        <w:tc>
          <w:tcPr>
            <w:tcW w:w="6773" w:type="dxa"/>
            <w:shd w:val="clear" w:color="auto" w:fill="auto"/>
          </w:tcPr>
          <w:p w14:paraId="4C9CBB8A" w14:textId="77777777" w:rsidR="001B1951" w:rsidRPr="00887C6A" w:rsidRDefault="001B1951" w:rsidP="00FC27B0">
            <w:pPr>
              <w:pStyle w:val="List"/>
              <w:spacing w:afterLines="60" w:after="144"/>
              <w:ind w:left="0" w:firstLine="0"/>
              <w:rPr>
                <w:sz w:val="20"/>
              </w:rPr>
            </w:pPr>
            <w:r w:rsidRPr="00887C6A">
              <w:rPr>
                <w:i/>
                <w:sz w:val="20"/>
              </w:rPr>
              <w:t>Auction Credit Requirement</w:t>
            </w:r>
            <w:r w:rsidRPr="00887C6A">
              <w:rPr>
                <w:iCs/>
                <w:sz w:val="20"/>
              </w:rPr>
              <w:t>—</w:t>
            </w:r>
            <w:r w:rsidRPr="00887C6A">
              <w:rPr>
                <w:sz w:val="20"/>
              </w:rPr>
              <w:t xml:space="preserve">The auction credit requirement for a Counter-Party </w:t>
            </w:r>
            <w:r w:rsidRPr="00887C6A">
              <w:rPr>
                <w:i/>
                <w:sz w:val="20"/>
              </w:rPr>
              <w:t>b.</w:t>
            </w:r>
          </w:p>
        </w:tc>
      </w:tr>
      <w:tr w:rsidR="001B1951" w:rsidRPr="00887C6A" w14:paraId="3E35DF8D" w14:textId="77777777" w:rsidTr="00FC27B0">
        <w:trPr>
          <w:trHeight w:val="142"/>
        </w:trPr>
        <w:tc>
          <w:tcPr>
            <w:tcW w:w="1885" w:type="dxa"/>
            <w:shd w:val="clear" w:color="auto" w:fill="auto"/>
          </w:tcPr>
          <w:p w14:paraId="513D6F00" w14:textId="77777777" w:rsidR="001B1951" w:rsidRPr="00887C6A" w:rsidRDefault="001B1951" w:rsidP="00FC27B0">
            <w:pPr>
              <w:pStyle w:val="List"/>
              <w:spacing w:afterLines="60" w:after="144"/>
              <w:ind w:left="0" w:firstLine="0"/>
              <w:rPr>
                <w:sz w:val="20"/>
                <w:vertAlign w:val="subscript"/>
              </w:rPr>
            </w:pPr>
            <w:r w:rsidRPr="00887C6A">
              <w:rPr>
                <w:sz w:val="20"/>
              </w:rPr>
              <w:t xml:space="preserve">AOBLCR </w:t>
            </w:r>
            <w:r w:rsidRPr="00887C6A">
              <w:rPr>
                <w:i/>
                <w:sz w:val="20"/>
                <w:vertAlign w:val="subscript"/>
              </w:rPr>
              <w:t>b</w:t>
            </w:r>
          </w:p>
        </w:tc>
        <w:tc>
          <w:tcPr>
            <w:tcW w:w="900" w:type="dxa"/>
            <w:shd w:val="clear" w:color="auto" w:fill="auto"/>
          </w:tcPr>
          <w:p w14:paraId="3CD839F4" w14:textId="77777777" w:rsidR="001B1951" w:rsidRPr="00887C6A" w:rsidRDefault="001B1951" w:rsidP="00FC27B0">
            <w:pPr>
              <w:pStyle w:val="List"/>
              <w:spacing w:afterLines="60" w:after="144"/>
              <w:ind w:left="0" w:firstLine="0"/>
              <w:rPr>
                <w:sz w:val="20"/>
              </w:rPr>
            </w:pPr>
            <w:r w:rsidRPr="00887C6A">
              <w:rPr>
                <w:sz w:val="20"/>
              </w:rPr>
              <w:t>$</w:t>
            </w:r>
          </w:p>
        </w:tc>
        <w:tc>
          <w:tcPr>
            <w:tcW w:w="6773" w:type="dxa"/>
            <w:shd w:val="clear" w:color="auto" w:fill="auto"/>
          </w:tcPr>
          <w:p w14:paraId="4E340F25" w14:textId="77777777" w:rsidR="001B1951" w:rsidRPr="00887C6A" w:rsidRDefault="001B1951" w:rsidP="00FC27B0">
            <w:pPr>
              <w:pStyle w:val="List"/>
              <w:spacing w:afterLines="60" w:after="144"/>
              <w:ind w:left="0" w:firstLine="0"/>
              <w:rPr>
                <w:sz w:val="20"/>
              </w:rPr>
            </w:pPr>
            <w:r w:rsidRPr="00887C6A">
              <w:rPr>
                <w:i/>
                <w:sz w:val="20"/>
              </w:rPr>
              <w:t>Auction PTP Obligation Credit Requirement</w:t>
            </w:r>
            <w:r w:rsidRPr="00887C6A">
              <w:rPr>
                <w:iCs/>
                <w:sz w:val="20"/>
              </w:rPr>
              <w:t>—</w:t>
            </w:r>
            <w:r w:rsidRPr="00887C6A">
              <w:rPr>
                <w:sz w:val="20"/>
              </w:rPr>
              <w:t xml:space="preserve">The auction credit requirement for all PTP Obligation bids submitted by a Counter-Party </w:t>
            </w:r>
            <w:r w:rsidRPr="00887C6A">
              <w:rPr>
                <w:i/>
                <w:sz w:val="20"/>
              </w:rPr>
              <w:t xml:space="preserve">b </w:t>
            </w:r>
            <w:r w:rsidRPr="00887C6A">
              <w:rPr>
                <w:sz w:val="20"/>
              </w:rPr>
              <w:t xml:space="preserve">for all Operating Days. </w:t>
            </w:r>
          </w:p>
        </w:tc>
      </w:tr>
      <w:tr w:rsidR="001B1951" w:rsidRPr="00887C6A" w14:paraId="0440745A" w14:textId="77777777" w:rsidTr="00FC27B0">
        <w:trPr>
          <w:trHeight w:val="142"/>
        </w:trPr>
        <w:tc>
          <w:tcPr>
            <w:tcW w:w="1885" w:type="dxa"/>
            <w:shd w:val="clear" w:color="auto" w:fill="auto"/>
          </w:tcPr>
          <w:p w14:paraId="33CDE749" w14:textId="77777777" w:rsidR="001B1951" w:rsidRPr="00887C6A" w:rsidRDefault="001B1951" w:rsidP="00FC27B0">
            <w:pPr>
              <w:pStyle w:val="List"/>
              <w:spacing w:afterLines="60" w:after="144"/>
              <w:ind w:left="0" w:firstLine="0"/>
              <w:rPr>
                <w:sz w:val="20"/>
              </w:rPr>
            </w:pPr>
            <w:r w:rsidRPr="00887C6A">
              <w:rPr>
                <w:sz w:val="20"/>
              </w:rPr>
              <w:t xml:space="preserve">BOBLMW </w:t>
            </w:r>
            <w:r w:rsidRPr="00887C6A">
              <w:rPr>
                <w:i/>
                <w:sz w:val="20"/>
                <w:vertAlign w:val="subscript"/>
              </w:rPr>
              <w:t>m, h, (j, k</w:t>
            </w:r>
            <w:r w:rsidRPr="00887C6A">
              <w:rPr>
                <w:i/>
                <w:vertAlign w:val="subscript"/>
              </w:rPr>
              <w:t>), b</w:t>
            </w:r>
          </w:p>
        </w:tc>
        <w:tc>
          <w:tcPr>
            <w:tcW w:w="900" w:type="dxa"/>
            <w:shd w:val="clear" w:color="auto" w:fill="auto"/>
          </w:tcPr>
          <w:p w14:paraId="7D2EA4CC" w14:textId="77777777" w:rsidR="001B1951" w:rsidRPr="00887C6A" w:rsidRDefault="001B1951" w:rsidP="00FC27B0">
            <w:pPr>
              <w:pStyle w:val="List"/>
              <w:spacing w:afterLines="60" w:after="144"/>
              <w:ind w:left="0" w:firstLine="0"/>
              <w:rPr>
                <w:sz w:val="20"/>
              </w:rPr>
            </w:pPr>
            <w:r w:rsidRPr="00887C6A">
              <w:rPr>
                <w:sz w:val="20"/>
              </w:rPr>
              <w:t>MW</w:t>
            </w:r>
          </w:p>
        </w:tc>
        <w:tc>
          <w:tcPr>
            <w:tcW w:w="6773" w:type="dxa"/>
            <w:shd w:val="clear" w:color="auto" w:fill="auto"/>
          </w:tcPr>
          <w:p w14:paraId="017518AE" w14:textId="77777777" w:rsidR="001B1951" w:rsidRPr="00887C6A" w:rsidRDefault="001B1951" w:rsidP="00FC27B0">
            <w:pPr>
              <w:pStyle w:val="List"/>
              <w:spacing w:afterLines="60" w:after="144"/>
              <w:ind w:left="0" w:firstLine="0"/>
              <w:rPr>
                <w:sz w:val="20"/>
              </w:rPr>
            </w:pPr>
            <w:r w:rsidRPr="00887C6A">
              <w:rPr>
                <w:i/>
                <w:sz w:val="20"/>
              </w:rPr>
              <w:t>Awarded Bid PTP Obligation</w:t>
            </w:r>
            <w:r w:rsidRPr="00887C6A">
              <w:rPr>
                <w:iCs/>
                <w:sz w:val="20"/>
              </w:rPr>
              <w:t>—</w:t>
            </w:r>
            <w:r w:rsidRPr="00887C6A">
              <w:rPr>
                <w:sz w:val="20"/>
              </w:rPr>
              <w:t xml:space="preserve">The awarded bid PTP Obligation with the source </w:t>
            </w:r>
            <w:r w:rsidRPr="00887C6A">
              <w:rPr>
                <w:i/>
                <w:sz w:val="20"/>
              </w:rPr>
              <w:t>j</w:t>
            </w:r>
            <w:r w:rsidRPr="00887C6A">
              <w:rPr>
                <w:sz w:val="20"/>
              </w:rPr>
              <w:t xml:space="preserve"> and sink </w:t>
            </w:r>
            <w:r w:rsidRPr="00887C6A">
              <w:rPr>
                <w:i/>
                <w:sz w:val="20"/>
              </w:rPr>
              <w:t>k</w:t>
            </w:r>
            <w:r w:rsidRPr="00887C6A">
              <w:rPr>
                <w:sz w:val="20"/>
              </w:rPr>
              <w:t xml:space="preserve"> for the hour </w:t>
            </w:r>
            <w:r w:rsidRPr="00887C6A">
              <w:rPr>
                <w:i/>
                <w:sz w:val="20"/>
              </w:rPr>
              <w:t xml:space="preserve">h, </w:t>
            </w:r>
            <w:r w:rsidRPr="00887C6A">
              <w:rPr>
                <w:sz w:val="20"/>
              </w:rPr>
              <w:t>and month</w:t>
            </w:r>
            <w:r w:rsidRPr="00887C6A">
              <w:rPr>
                <w:i/>
                <w:sz w:val="20"/>
              </w:rPr>
              <w:t xml:space="preserve"> m</w:t>
            </w:r>
            <w:r w:rsidRPr="00887C6A">
              <w:rPr>
                <w:sz w:val="20"/>
              </w:rPr>
              <w:t xml:space="preserve"> submitted by a Counter-Party </w:t>
            </w:r>
            <w:r w:rsidRPr="00887C6A">
              <w:rPr>
                <w:i/>
                <w:sz w:val="20"/>
              </w:rPr>
              <w:t>b.</w:t>
            </w:r>
          </w:p>
        </w:tc>
      </w:tr>
      <w:tr w:rsidR="001B1951" w:rsidRPr="00887C6A" w14:paraId="3F957106" w14:textId="77777777" w:rsidTr="00FC27B0">
        <w:trPr>
          <w:trHeight w:val="445"/>
        </w:trPr>
        <w:tc>
          <w:tcPr>
            <w:tcW w:w="1885" w:type="dxa"/>
            <w:shd w:val="clear" w:color="auto" w:fill="auto"/>
          </w:tcPr>
          <w:p w14:paraId="37BC4975" w14:textId="77777777" w:rsidR="001B1951" w:rsidRPr="00887C6A" w:rsidRDefault="001B1951" w:rsidP="00FC27B0">
            <w:pPr>
              <w:pStyle w:val="List"/>
              <w:spacing w:after="60"/>
              <w:ind w:left="0" w:firstLine="0"/>
              <w:rPr>
                <w:sz w:val="20"/>
                <w:vertAlign w:val="subscript"/>
              </w:rPr>
            </w:pPr>
            <w:r w:rsidRPr="00887C6A">
              <w:rPr>
                <w:sz w:val="20"/>
              </w:rPr>
              <w:t xml:space="preserve">BPOBL </w:t>
            </w:r>
            <w:r w:rsidRPr="00887C6A">
              <w:rPr>
                <w:i/>
                <w:sz w:val="20"/>
                <w:vertAlign w:val="subscript"/>
              </w:rPr>
              <w:t>m, h, (j, k</w:t>
            </w:r>
            <w:r w:rsidRPr="00887C6A">
              <w:rPr>
                <w:i/>
                <w:vertAlign w:val="subscript"/>
              </w:rPr>
              <w:t>), b</w:t>
            </w:r>
          </w:p>
        </w:tc>
        <w:tc>
          <w:tcPr>
            <w:tcW w:w="900" w:type="dxa"/>
            <w:shd w:val="clear" w:color="auto" w:fill="auto"/>
          </w:tcPr>
          <w:p w14:paraId="4D5AEBA5" w14:textId="77777777" w:rsidR="001B1951" w:rsidRPr="00887C6A" w:rsidRDefault="001B1951" w:rsidP="00FC27B0">
            <w:pPr>
              <w:pStyle w:val="List"/>
              <w:spacing w:after="60"/>
              <w:ind w:left="0" w:firstLine="0"/>
              <w:rPr>
                <w:sz w:val="20"/>
              </w:rPr>
            </w:pPr>
            <w:r w:rsidRPr="00887C6A">
              <w:rPr>
                <w:sz w:val="20"/>
              </w:rPr>
              <w:t>$/MW per hour</w:t>
            </w:r>
          </w:p>
        </w:tc>
        <w:tc>
          <w:tcPr>
            <w:tcW w:w="6773" w:type="dxa"/>
            <w:shd w:val="clear" w:color="auto" w:fill="auto"/>
          </w:tcPr>
          <w:p w14:paraId="340F073D" w14:textId="77777777" w:rsidR="001B1951" w:rsidRPr="00887C6A" w:rsidRDefault="001B1951" w:rsidP="00FC27B0">
            <w:pPr>
              <w:pStyle w:val="List"/>
              <w:spacing w:after="60"/>
              <w:ind w:left="0" w:firstLine="0"/>
              <w:rPr>
                <w:sz w:val="20"/>
              </w:rPr>
            </w:pPr>
            <w:r w:rsidRPr="00887C6A">
              <w:rPr>
                <w:i/>
                <w:sz w:val="20"/>
              </w:rPr>
              <w:t>Bid Price for PTP Obligation</w:t>
            </w:r>
            <w:r w:rsidRPr="00887C6A">
              <w:rPr>
                <w:iCs/>
                <w:sz w:val="20"/>
              </w:rPr>
              <w:t>—</w:t>
            </w:r>
            <w:r w:rsidRPr="00887C6A">
              <w:rPr>
                <w:sz w:val="20"/>
              </w:rPr>
              <w:t>Bid Price for PTP Obligation</w:t>
            </w:r>
            <w:r w:rsidRPr="00887C6A">
              <w:rPr>
                <w:i/>
                <w:sz w:val="20"/>
              </w:rPr>
              <w:t xml:space="preserve"> </w:t>
            </w:r>
            <w:r w:rsidRPr="00887C6A">
              <w:rPr>
                <w:sz w:val="20"/>
              </w:rPr>
              <w:t xml:space="preserve">with the source </w:t>
            </w:r>
            <w:r w:rsidRPr="00887C6A">
              <w:rPr>
                <w:i/>
                <w:sz w:val="20"/>
              </w:rPr>
              <w:t>j</w:t>
            </w:r>
            <w:r w:rsidRPr="00887C6A">
              <w:rPr>
                <w:sz w:val="20"/>
              </w:rPr>
              <w:t xml:space="preserve"> and sink </w:t>
            </w:r>
            <w:r w:rsidRPr="00887C6A">
              <w:rPr>
                <w:i/>
                <w:sz w:val="20"/>
              </w:rPr>
              <w:t>k</w:t>
            </w:r>
            <w:r w:rsidRPr="00887C6A">
              <w:rPr>
                <w:sz w:val="20"/>
              </w:rPr>
              <w:t xml:space="preserve"> for the hour</w:t>
            </w:r>
            <w:r w:rsidRPr="00887C6A">
              <w:rPr>
                <w:i/>
                <w:sz w:val="20"/>
              </w:rPr>
              <w:t xml:space="preserve"> h, </w:t>
            </w:r>
            <w:r w:rsidRPr="00887C6A">
              <w:rPr>
                <w:sz w:val="20"/>
              </w:rPr>
              <w:t>and month</w:t>
            </w:r>
            <w:r w:rsidRPr="00887C6A">
              <w:rPr>
                <w:i/>
                <w:sz w:val="20"/>
              </w:rPr>
              <w:t xml:space="preserve"> m</w:t>
            </w:r>
            <w:r w:rsidRPr="00887C6A">
              <w:rPr>
                <w:sz w:val="20"/>
              </w:rPr>
              <w:t xml:space="preserve"> submitted by a Counter-Party </w:t>
            </w:r>
            <w:r w:rsidRPr="00887C6A">
              <w:rPr>
                <w:i/>
                <w:sz w:val="20"/>
              </w:rPr>
              <w:t>b.</w:t>
            </w:r>
            <w:r w:rsidRPr="00887C6A">
              <w:rPr>
                <w:sz w:val="20"/>
              </w:rPr>
              <w:t xml:space="preserve"> </w:t>
            </w:r>
          </w:p>
        </w:tc>
      </w:tr>
      <w:tr w:rsidR="001B1951" w:rsidRPr="00887C6A" w14:paraId="0A7AF19F" w14:textId="77777777" w:rsidTr="00FC27B0">
        <w:trPr>
          <w:trHeight w:val="142"/>
        </w:trPr>
        <w:tc>
          <w:tcPr>
            <w:tcW w:w="1885" w:type="dxa"/>
            <w:shd w:val="clear" w:color="auto" w:fill="auto"/>
          </w:tcPr>
          <w:p w14:paraId="631DC00E" w14:textId="77777777" w:rsidR="001B1951" w:rsidRPr="00887C6A" w:rsidRDefault="001B1951" w:rsidP="00FC27B0">
            <w:pPr>
              <w:pStyle w:val="List"/>
              <w:spacing w:afterLines="60" w:after="144"/>
              <w:ind w:left="0" w:firstLine="0"/>
              <w:rPr>
                <w:sz w:val="20"/>
              </w:rPr>
            </w:pPr>
            <w:r w:rsidRPr="00887C6A">
              <w:rPr>
                <w:sz w:val="20"/>
              </w:rPr>
              <w:t>A</w:t>
            </w:r>
            <w:r w:rsidRPr="00887C6A">
              <w:rPr>
                <w:sz w:val="20"/>
                <w:vertAlign w:val="subscript"/>
              </w:rPr>
              <w:t xml:space="preserve"> </w:t>
            </w:r>
            <w:r w:rsidRPr="00887C6A">
              <w:rPr>
                <w:i/>
                <w:sz w:val="20"/>
                <w:vertAlign w:val="subscript"/>
              </w:rPr>
              <w:t>ci 99, m, h, (j, k</w:t>
            </w:r>
            <w:r w:rsidRPr="00887C6A">
              <w:rPr>
                <w:i/>
                <w:vertAlign w:val="subscript"/>
              </w:rPr>
              <w:t>), b</w:t>
            </w:r>
          </w:p>
        </w:tc>
        <w:tc>
          <w:tcPr>
            <w:tcW w:w="900" w:type="dxa"/>
            <w:shd w:val="clear" w:color="auto" w:fill="auto"/>
          </w:tcPr>
          <w:p w14:paraId="075DC0DE" w14:textId="77777777" w:rsidR="001B1951" w:rsidRPr="00887C6A" w:rsidRDefault="001B1951" w:rsidP="00FC27B0">
            <w:pPr>
              <w:pStyle w:val="List"/>
              <w:spacing w:afterLines="60" w:after="144"/>
              <w:ind w:left="0" w:firstLine="0"/>
              <w:rPr>
                <w:sz w:val="20"/>
              </w:rPr>
            </w:pPr>
            <w:r w:rsidRPr="00887C6A">
              <w:rPr>
                <w:sz w:val="20"/>
              </w:rPr>
              <w:t>$/MW per hour</w:t>
            </w:r>
          </w:p>
        </w:tc>
        <w:tc>
          <w:tcPr>
            <w:tcW w:w="6773" w:type="dxa"/>
            <w:shd w:val="clear" w:color="auto" w:fill="auto"/>
          </w:tcPr>
          <w:p w14:paraId="32BCA7B7" w14:textId="7BEF46A7" w:rsidR="001B1951" w:rsidRPr="00887C6A" w:rsidRDefault="001B1951" w:rsidP="00FC27B0">
            <w:pPr>
              <w:pStyle w:val="Spaceafterbox"/>
              <w:spacing w:afterLines="60" w:after="144"/>
              <w:rPr>
                <w:i/>
                <w:iCs/>
                <w:sz w:val="20"/>
              </w:rPr>
            </w:pPr>
            <w:r w:rsidRPr="00887C6A">
              <w:rPr>
                <w:i/>
                <w:sz w:val="20"/>
              </w:rPr>
              <w:t>Path-Specific DAM-Based Adder</w:t>
            </w:r>
            <w:r w:rsidRPr="00887C6A">
              <w:rPr>
                <w:iCs/>
                <w:sz w:val="20"/>
              </w:rPr>
              <w:t>—</w:t>
            </w:r>
            <w:r w:rsidRPr="00887C6A">
              <w:rPr>
                <w:sz w:val="20"/>
              </w:rPr>
              <w:t xml:space="preserve">The path-specific DAM-based adder with the source </w:t>
            </w:r>
            <w:r w:rsidRPr="00887C6A">
              <w:rPr>
                <w:i/>
                <w:sz w:val="20"/>
              </w:rPr>
              <w:t>j</w:t>
            </w:r>
            <w:r w:rsidRPr="00887C6A">
              <w:rPr>
                <w:sz w:val="20"/>
              </w:rPr>
              <w:t xml:space="preserve"> and sink </w:t>
            </w:r>
            <w:r w:rsidRPr="00887C6A">
              <w:rPr>
                <w:i/>
                <w:sz w:val="20"/>
              </w:rPr>
              <w:t>k</w:t>
            </w:r>
            <w:r w:rsidRPr="00887C6A">
              <w:rPr>
                <w:sz w:val="20"/>
              </w:rPr>
              <w:t xml:space="preserve"> for the hour</w:t>
            </w:r>
            <w:r w:rsidRPr="00887C6A">
              <w:rPr>
                <w:i/>
                <w:sz w:val="20"/>
              </w:rPr>
              <w:t xml:space="preserve"> h, </w:t>
            </w:r>
            <w:r w:rsidRPr="00887C6A">
              <w:rPr>
                <w:sz w:val="20"/>
              </w:rPr>
              <w:t>and month</w:t>
            </w:r>
            <w:r w:rsidRPr="00887C6A">
              <w:rPr>
                <w:i/>
                <w:sz w:val="20"/>
              </w:rPr>
              <w:t xml:space="preserve"> m</w:t>
            </w:r>
            <w:r w:rsidRPr="00887C6A">
              <w:rPr>
                <w:sz w:val="20"/>
              </w:rPr>
              <w:t xml:space="preserve"> submitted by a Counter-Party </w:t>
            </w:r>
            <w:r w:rsidRPr="00887C6A">
              <w:rPr>
                <w:i/>
                <w:sz w:val="20"/>
              </w:rPr>
              <w:t>b</w:t>
            </w:r>
            <w:r w:rsidRPr="00887C6A">
              <w:rPr>
                <w:sz w:val="20"/>
              </w:rPr>
              <w:t>; calculated as 99</w:t>
            </w:r>
            <w:r w:rsidRPr="00887C6A">
              <w:rPr>
                <w:sz w:val="20"/>
                <w:vertAlign w:val="superscript"/>
              </w:rPr>
              <w:t>th</w:t>
            </w:r>
            <w:r w:rsidRPr="00887C6A">
              <w:rPr>
                <w:sz w:val="20"/>
              </w:rPr>
              <w:t xml:space="preserve"> percentile of the average rolling consecutive DAM settled price for the reference CRR source/sink over a period that represents a month for each product type (</w:t>
            </w:r>
            <w:r w:rsidR="00EE41DA" w:rsidRPr="00D92BC0">
              <w:rPr>
                <w:sz w:val="20"/>
              </w:rPr>
              <w:t>18 days for</w:t>
            </w:r>
            <w:del w:id="218" w:author="Vistra" w:date="2025-06-11T14:37:00Z" w16du:dateUtc="2025-06-11T19:37:00Z">
              <w:r w:rsidR="00EE41DA" w:rsidRPr="00D92BC0" w:rsidDel="00E4372D">
                <w:rPr>
                  <w:sz w:val="20"/>
                </w:rPr>
                <w:delText xml:space="preserve"> 5*16</w:delText>
              </w:r>
            </w:del>
            <w:ins w:id="219" w:author="Vistra" w:date="2025-06-11T14:37:00Z" w16du:dateUtc="2025-06-11T19:37:00Z">
              <w:r w:rsidR="00EE41DA" w:rsidRPr="00D92BC0">
                <w:rPr>
                  <w:sz w:val="20"/>
                </w:rPr>
                <w:t xml:space="preserve"> 5x</w:t>
              </w:r>
            </w:ins>
            <w:ins w:id="220" w:author="Vistra" w:date="2025-07-16T16:20:00Z" w16du:dateUtc="2025-07-16T21:20:00Z">
              <w:r w:rsidR="00EE41DA">
                <w:rPr>
                  <w:sz w:val="20"/>
                </w:rPr>
                <w:t>h</w:t>
              </w:r>
            </w:ins>
            <w:ins w:id="221" w:author="Vistra" w:date="2025-06-11T14:37:00Z" w16du:dateUtc="2025-06-11T19:37:00Z">
              <w:r w:rsidR="00EE41DA" w:rsidRPr="00D92BC0">
                <w:rPr>
                  <w:sz w:val="20"/>
                </w:rPr>
                <w:t>our (5x</w:t>
              </w:r>
            </w:ins>
            <w:ins w:id="222" w:author="Vistra" w:date="2025-07-16T16:20:00Z" w16du:dateUtc="2025-07-16T21:20:00Z">
              <w:r w:rsidR="00EE41DA">
                <w:rPr>
                  <w:sz w:val="20"/>
                </w:rPr>
                <w:t>“</w:t>
              </w:r>
            </w:ins>
            <w:ins w:id="223" w:author="Vistra" w:date="2025-06-11T14:37:00Z" w16du:dateUtc="2025-06-11T19:37:00Z">
              <w:r w:rsidR="00EE41DA" w:rsidRPr="00D92BC0">
                <w:rPr>
                  <w:sz w:val="20"/>
                </w:rPr>
                <w:t>H</w:t>
              </w:r>
            </w:ins>
            <w:ins w:id="224" w:author="Vistra" w:date="2025-07-16T16:20:00Z" w16du:dateUtc="2025-07-16T21:20:00Z">
              <w:r w:rsidR="00EE41DA">
                <w:rPr>
                  <w:sz w:val="20"/>
                </w:rPr>
                <w:t>”</w:t>
              </w:r>
            </w:ins>
            <w:ins w:id="225" w:author="Vistra" w:date="2025-06-11T14:37:00Z" w16du:dateUtc="2025-06-11T19:37:00Z">
              <w:r w:rsidR="00EE41DA" w:rsidRPr="00D92BC0">
                <w:rPr>
                  <w:sz w:val="20"/>
                </w:rPr>
                <w:t xml:space="preserve">) blocks for </w:t>
              </w:r>
            </w:ins>
            <w:ins w:id="226" w:author="Vistra" w:date="2025-07-16T16:20:00Z" w16du:dateUtc="2025-07-16T21:20:00Z">
              <w:r w:rsidR="00EE41DA">
                <w:rPr>
                  <w:sz w:val="20"/>
                </w:rPr>
                <w:t>s</w:t>
              </w:r>
            </w:ins>
            <w:ins w:id="227" w:author="Vistra" w:date="2025-06-11T14:37:00Z" w16du:dateUtc="2025-06-11T19:37:00Z">
              <w:r w:rsidR="00EE41DA" w:rsidRPr="00D92BC0">
                <w:rPr>
                  <w:sz w:val="20"/>
                </w:rPr>
                <w:t>olar (</w:t>
              </w:r>
            </w:ins>
            <w:ins w:id="228" w:author="Vistra" w:date="2025-07-16T16:20:00Z" w16du:dateUtc="2025-07-16T21:20:00Z">
              <w:r w:rsidR="00EE41DA">
                <w:rPr>
                  <w:sz w:val="20"/>
                </w:rPr>
                <w:t>“</w:t>
              </w:r>
            </w:ins>
            <w:ins w:id="229" w:author="Vistra" w:date="2025-06-11T14:37:00Z" w16du:dateUtc="2025-06-11T19:37:00Z">
              <w:r w:rsidR="00EE41DA" w:rsidRPr="00D92BC0">
                <w:rPr>
                  <w:sz w:val="20"/>
                </w:rPr>
                <w:t>S</w:t>
              </w:r>
            </w:ins>
            <w:ins w:id="230" w:author="Vistra" w:date="2025-07-16T16:20:00Z" w16du:dateUtc="2025-07-16T21:20:00Z">
              <w:r w:rsidR="00EE41DA">
                <w:rPr>
                  <w:sz w:val="20"/>
                </w:rPr>
                <w:t>”</w:t>
              </w:r>
            </w:ins>
            <w:ins w:id="231" w:author="Vistra" w:date="2025-06-11T14:37:00Z" w16du:dateUtc="2025-06-11T19:37:00Z">
              <w:r w:rsidR="00EE41DA" w:rsidRPr="00D92BC0">
                <w:rPr>
                  <w:sz w:val="20"/>
                </w:rPr>
                <w:t xml:space="preserve">) and </w:t>
              </w:r>
            </w:ins>
            <w:ins w:id="232" w:author="Vistra" w:date="2025-07-16T16:20:00Z" w16du:dateUtc="2025-07-16T21:20:00Z">
              <w:r w:rsidR="00EE41DA">
                <w:rPr>
                  <w:sz w:val="20"/>
                </w:rPr>
                <w:t>n</w:t>
              </w:r>
            </w:ins>
            <w:ins w:id="233" w:author="Vistra" w:date="2025-06-11T14:37:00Z" w16du:dateUtc="2025-06-11T19:37:00Z">
              <w:r w:rsidR="00EE41DA" w:rsidRPr="00D92BC0">
                <w:rPr>
                  <w:sz w:val="20"/>
                </w:rPr>
                <w:t>on-</w:t>
              </w:r>
            </w:ins>
            <w:ins w:id="234" w:author="Vistra" w:date="2025-07-16T16:21:00Z" w16du:dateUtc="2025-07-16T21:21:00Z">
              <w:r w:rsidR="00EE41DA">
                <w:rPr>
                  <w:sz w:val="20"/>
                </w:rPr>
                <w:t>s</w:t>
              </w:r>
            </w:ins>
            <w:ins w:id="235" w:author="Vistra" w:date="2025-06-11T14:37:00Z" w16du:dateUtc="2025-06-11T19:37:00Z">
              <w:r w:rsidR="00EE41DA" w:rsidRPr="00D92BC0">
                <w:rPr>
                  <w:sz w:val="20"/>
                </w:rPr>
                <w:t>olar (</w:t>
              </w:r>
            </w:ins>
            <w:ins w:id="236" w:author="Vistra" w:date="2025-07-16T16:21:00Z" w16du:dateUtc="2025-07-16T21:21:00Z">
              <w:r w:rsidR="00EE41DA">
                <w:rPr>
                  <w:sz w:val="20"/>
                </w:rPr>
                <w:t>“</w:t>
              </w:r>
            </w:ins>
            <w:ins w:id="237" w:author="Vistra" w:date="2025-06-11T14:37:00Z" w16du:dateUtc="2025-06-11T19:37:00Z">
              <w:r w:rsidR="00EE41DA" w:rsidRPr="00D92BC0">
                <w:rPr>
                  <w:sz w:val="20"/>
                </w:rPr>
                <w:t>NS</w:t>
              </w:r>
            </w:ins>
            <w:ins w:id="238" w:author="Vistra" w:date="2025-07-16T16:21:00Z" w16du:dateUtc="2025-07-16T21:21:00Z">
              <w:r w:rsidR="00EE41DA">
                <w:rPr>
                  <w:sz w:val="20"/>
                </w:rPr>
                <w:t>”</w:t>
              </w:r>
            </w:ins>
            <w:ins w:id="239" w:author="Vistra" w:date="2025-06-11T14:37:00Z" w16du:dateUtc="2025-06-11T19:37:00Z">
              <w:r w:rsidR="00EE41DA" w:rsidRPr="00D92BC0">
                <w:rPr>
                  <w:sz w:val="20"/>
                </w:rPr>
                <w:t>)</w:t>
              </w:r>
            </w:ins>
            <w:ins w:id="240" w:author="Vistra" w:date="2025-06-11T14:38:00Z" w16du:dateUtc="2025-06-11T19:38:00Z">
              <w:r w:rsidR="00EE41DA" w:rsidRPr="00D92BC0">
                <w:rPr>
                  <w:sz w:val="20"/>
                </w:rPr>
                <w:t xml:space="preserve"> hours</w:t>
              </w:r>
            </w:ins>
            <w:ins w:id="241" w:author="Vistra" w:date="2025-06-12T12:12:00Z" w16du:dateUtc="2025-06-12T17:12:00Z">
              <w:r w:rsidR="00EE41DA" w:rsidRPr="00D92BC0">
                <w:rPr>
                  <w:sz w:val="20"/>
                </w:rPr>
                <w:t xml:space="preserve"> </w:t>
              </w:r>
              <w:r w:rsidR="00EE41DA" w:rsidRPr="00EE41DA">
                <w:rPr>
                  <w:sz w:val="20"/>
                </w:rPr>
                <w:t>as defined in Section 7.3(5)(a)</w:t>
              </w:r>
            </w:ins>
            <w:r w:rsidR="00EE41DA" w:rsidRPr="00D92BC0">
              <w:rPr>
                <w:sz w:val="20"/>
              </w:rPr>
              <w:t>, 8 days for</w:t>
            </w:r>
            <w:del w:id="242" w:author="Vistra" w:date="2025-06-11T14:38:00Z" w16du:dateUtc="2025-06-11T19:38:00Z">
              <w:r w:rsidR="00EE41DA" w:rsidRPr="00D92BC0" w:rsidDel="00E4372D">
                <w:rPr>
                  <w:sz w:val="20"/>
                </w:rPr>
                <w:delText xml:space="preserve"> 2*16</w:delText>
              </w:r>
            </w:del>
            <w:ins w:id="243" w:author="Vistra" w:date="2025-06-11T14:38:00Z" w16du:dateUtc="2025-06-11T19:38:00Z">
              <w:r w:rsidR="00EE41DA" w:rsidRPr="00D92BC0">
                <w:rPr>
                  <w:sz w:val="20"/>
                </w:rPr>
                <w:t xml:space="preserve"> </w:t>
              </w:r>
            </w:ins>
            <w:ins w:id="244" w:author="Vistra" w:date="2025-06-11T14:39:00Z" w16du:dateUtc="2025-06-11T19:39:00Z">
              <w:r w:rsidR="00EE41DA" w:rsidRPr="00D92BC0">
                <w:rPr>
                  <w:sz w:val="20"/>
                </w:rPr>
                <w:t>2x</w:t>
              </w:r>
            </w:ins>
            <w:ins w:id="245" w:author="Vistra" w:date="2025-07-16T16:21:00Z" w16du:dateUtc="2025-07-16T21:21:00Z">
              <w:r w:rsidR="00EE41DA">
                <w:rPr>
                  <w:sz w:val="20"/>
                </w:rPr>
                <w:t>h</w:t>
              </w:r>
            </w:ins>
            <w:ins w:id="246" w:author="Vistra" w:date="2025-06-11T14:39:00Z" w16du:dateUtc="2025-06-11T19:39:00Z">
              <w:r w:rsidR="00EE41DA" w:rsidRPr="00D92BC0">
                <w:rPr>
                  <w:sz w:val="20"/>
                </w:rPr>
                <w:t>our (2x</w:t>
              </w:r>
            </w:ins>
            <w:ins w:id="247" w:author="Vistra" w:date="2025-07-16T16:21:00Z" w16du:dateUtc="2025-07-16T21:21:00Z">
              <w:r w:rsidR="00EE41DA">
                <w:rPr>
                  <w:sz w:val="20"/>
                </w:rPr>
                <w:t>“</w:t>
              </w:r>
            </w:ins>
            <w:ins w:id="248" w:author="Vistra" w:date="2025-06-11T14:39:00Z" w16du:dateUtc="2025-06-11T19:39:00Z">
              <w:r w:rsidR="00EE41DA" w:rsidRPr="00D92BC0">
                <w:rPr>
                  <w:sz w:val="20"/>
                </w:rPr>
                <w:t>H</w:t>
              </w:r>
            </w:ins>
            <w:ins w:id="249" w:author="Vistra" w:date="2025-07-16T16:21:00Z" w16du:dateUtc="2025-07-16T21:21:00Z">
              <w:r w:rsidR="00EE41DA">
                <w:rPr>
                  <w:sz w:val="20"/>
                </w:rPr>
                <w:t>”</w:t>
              </w:r>
            </w:ins>
            <w:ins w:id="250" w:author="Vistra" w:date="2025-06-11T14:39:00Z" w16du:dateUtc="2025-06-11T19:39:00Z">
              <w:r w:rsidR="00EE41DA" w:rsidRPr="00D92BC0">
                <w:rPr>
                  <w:sz w:val="20"/>
                </w:rPr>
                <w:t xml:space="preserve">) blocks for </w:t>
              </w:r>
            </w:ins>
            <w:ins w:id="251" w:author="Vistra" w:date="2025-07-16T16:21:00Z" w16du:dateUtc="2025-07-16T21:21:00Z">
              <w:r w:rsidR="00EE41DA">
                <w:rPr>
                  <w:sz w:val="20"/>
                </w:rPr>
                <w:t>s</w:t>
              </w:r>
            </w:ins>
            <w:ins w:id="252" w:author="Vistra" w:date="2025-06-11T14:39:00Z" w16du:dateUtc="2025-06-11T19:39:00Z">
              <w:r w:rsidR="00EE41DA" w:rsidRPr="00D92BC0">
                <w:rPr>
                  <w:sz w:val="20"/>
                </w:rPr>
                <w:t>olar (</w:t>
              </w:r>
            </w:ins>
            <w:ins w:id="253" w:author="Vistra" w:date="2025-07-16T16:21:00Z" w16du:dateUtc="2025-07-16T21:21:00Z">
              <w:r w:rsidR="00EE41DA">
                <w:rPr>
                  <w:sz w:val="20"/>
                </w:rPr>
                <w:t>“</w:t>
              </w:r>
            </w:ins>
            <w:ins w:id="254" w:author="Vistra" w:date="2025-06-11T14:39:00Z" w16du:dateUtc="2025-06-11T19:39:00Z">
              <w:r w:rsidR="00EE41DA" w:rsidRPr="00D92BC0">
                <w:rPr>
                  <w:sz w:val="20"/>
                </w:rPr>
                <w:t>S</w:t>
              </w:r>
            </w:ins>
            <w:ins w:id="255" w:author="Vistra" w:date="2025-07-16T16:21:00Z" w16du:dateUtc="2025-07-16T21:21:00Z">
              <w:r w:rsidR="00EE41DA">
                <w:rPr>
                  <w:sz w:val="20"/>
                </w:rPr>
                <w:t>”</w:t>
              </w:r>
            </w:ins>
            <w:ins w:id="256" w:author="Vistra" w:date="2025-06-11T14:39:00Z" w16du:dateUtc="2025-06-11T19:39:00Z">
              <w:r w:rsidR="00EE41DA" w:rsidRPr="00D92BC0">
                <w:rPr>
                  <w:sz w:val="20"/>
                </w:rPr>
                <w:t xml:space="preserve">) and </w:t>
              </w:r>
            </w:ins>
            <w:ins w:id="257" w:author="Vistra" w:date="2025-07-16T16:21:00Z" w16du:dateUtc="2025-07-16T21:21:00Z">
              <w:r w:rsidR="00EE41DA">
                <w:rPr>
                  <w:sz w:val="20"/>
                </w:rPr>
                <w:t>n</w:t>
              </w:r>
            </w:ins>
            <w:ins w:id="258" w:author="Vistra" w:date="2025-06-11T14:39:00Z" w16du:dateUtc="2025-06-11T19:39:00Z">
              <w:r w:rsidR="00EE41DA" w:rsidRPr="00D92BC0">
                <w:rPr>
                  <w:sz w:val="20"/>
                </w:rPr>
                <w:t>on-</w:t>
              </w:r>
            </w:ins>
            <w:ins w:id="259" w:author="Vistra" w:date="2025-07-16T16:21:00Z" w16du:dateUtc="2025-07-16T21:21:00Z">
              <w:r w:rsidR="00EE41DA">
                <w:rPr>
                  <w:sz w:val="20"/>
                </w:rPr>
                <w:t>s</w:t>
              </w:r>
            </w:ins>
            <w:ins w:id="260" w:author="Vistra" w:date="2025-06-11T14:39:00Z" w16du:dateUtc="2025-06-11T19:39:00Z">
              <w:r w:rsidR="00EE41DA" w:rsidRPr="00D92BC0">
                <w:rPr>
                  <w:sz w:val="20"/>
                </w:rPr>
                <w:t>olar (</w:t>
              </w:r>
            </w:ins>
            <w:ins w:id="261" w:author="Vistra" w:date="2025-07-16T16:21:00Z" w16du:dateUtc="2025-07-16T21:21:00Z">
              <w:r w:rsidR="00EE41DA">
                <w:rPr>
                  <w:sz w:val="20"/>
                </w:rPr>
                <w:t>“</w:t>
              </w:r>
            </w:ins>
            <w:ins w:id="262" w:author="Vistra" w:date="2025-06-11T14:39:00Z" w16du:dateUtc="2025-06-11T19:39:00Z">
              <w:r w:rsidR="00EE41DA" w:rsidRPr="00D92BC0">
                <w:rPr>
                  <w:sz w:val="20"/>
                </w:rPr>
                <w:t>NS</w:t>
              </w:r>
            </w:ins>
            <w:ins w:id="263" w:author="Vistra" w:date="2025-07-16T16:21:00Z" w16du:dateUtc="2025-07-16T21:21:00Z">
              <w:r w:rsidR="00EE41DA">
                <w:rPr>
                  <w:sz w:val="20"/>
                </w:rPr>
                <w:t>”</w:t>
              </w:r>
            </w:ins>
            <w:ins w:id="264" w:author="Vistra" w:date="2025-06-11T14:39:00Z" w16du:dateUtc="2025-06-11T19:39:00Z">
              <w:r w:rsidR="00EE41DA" w:rsidRPr="00D92BC0">
                <w:rPr>
                  <w:sz w:val="20"/>
                </w:rPr>
                <w:t>) hours</w:t>
              </w:r>
            </w:ins>
            <w:ins w:id="265" w:author="Vistra" w:date="2025-06-12T12:12:00Z" w16du:dateUtc="2025-06-12T17:12:00Z">
              <w:r w:rsidR="00EE41DA" w:rsidRPr="00D92BC0">
                <w:rPr>
                  <w:sz w:val="20"/>
                </w:rPr>
                <w:t xml:space="preserve"> </w:t>
              </w:r>
              <w:r w:rsidR="00EE41DA" w:rsidRPr="00EE41DA">
                <w:rPr>
                  <w:sz w:val="20"/>
                </w:rPr>
                <w:t>as defined in Section 7.3(5)(b)</w:t>
              </w:r>
            </w:ins>
            <w:r w:rsidR="00EE41DA" w:rsidRPr="00D92BC0">
              <w:rPr>
                <w:sz w:val="20"/>
              </w:rPr>
              <w:t>,</w:t>
            </w:r>
            <w:r w:rsidR="00EE41DA" w:rsidRPr="00887C6A">
              <w:rPr>
                <w:sz w:val="20"/>
              </w:rPr>
              <w:t xml:space="preserve"> 28 </w:t>
            </w:r>
            <w:r w:rsidRPr="00887C6A">
              <w:rPr>
                <w:sz w:val="20"/>
              </w:rPr>
              <w:t xml:space="preserve">days for 7*8).  The look-back period for DAM settled prices shall be the lesser of Nodal Market go-live to current time and current time minus three years.  </w:t>
            </w:r>
            <w:r w:rsidRPr="00887C6A">
              <w:rPr>
                <w:bCs/>
                <w:iCs/>
                <w:sz w:val="20"/>
              </w:rPr>
              <w:t>If historical Day-Ahead Settlement Point Prices (DASPPs) are not available for a Settlement Point for one or more Operating Days, ERCOT will designate a proxy Settlement Point for this purpose, and the DASPPs of the proxy Settlement Point of corresponding Operating Days are used</w:t>
            </w:r>
            <w:r w:rsidRPr="00887C6A">
              <w:rPr>
                <w:sz w:val="20"/>
              </w:rPr>
              <w:t>.</w:t>
            </w:r>
          </w:p>
        </w:tc>
      </w:tr>
      <w:tr w:rsidR="001B1951" w:rsidRPr="00887C6A" w14:paraId="75EF502F" w14:textId="77777777" w:rsidTr="00FC27B0">
        <w:trPr>
          <w:trHeight w:val="142"/>
        </w:trPr>
        <w:tc>
          <w:tcPr>
            <w:tcW w:w="1885" w:type="dxa"/>
            <w:shd w:val="clear" w:color="auto" w:fill="auto"/>
          </w:tcPr>
          <w:p w14:paraId="299427F2" w14:textId="77777777" w:rsidR="001B1951" w:rsidRPr="00887C6A" w:rsidRDefault="001B1951" w:rsidP="00FC27B0">
            <w:pPr>
              <w:pStyle w:val="List"/>
              <w:spacing w:after="60"/>
              <w:ind w:left="0" w:firstLine="0"/>
              <w:rPr>
                <w:sz w:val="20"/>
              </w:rPr>
            </w:pPr>
            <w:r>
              <w:rPr>
                <w:sz w:val="20"/>
              </w:rPr>
              <w:t>E</w:t>
            </w:r>
            <w:r w:rsidRPr="00887C6A">
              <w:rPr>
                <w:sz w:val="20"/>
              </w:rPr>
              <w:t>ACP</w:t>
            </w:r>
            <w:r w:rsidRPr="00887C6A">
              <w:rPr>
                <w:sz w:val="20"/>
                <w:vertAlign w:val="subscript"/>
              </w:rPr>
              <w:t xml:space="preserve"> </w:t>
            </w:r>
            <w:r w:rsidRPr="00887C6A">
              <w:rPr>
                <w:i/>
                <w:sz w:val="20"/>
                <w:vertAlign w:val="subscript"/>
              </w:rPr>
              <w:t>m, h, (j, k)</w:t>
            </w:r>
          </w:p>
        </w:tc>
        <w:tc>
          <w:tcPr>
            <w:tcW w:w="900" w:type="dxa"/>
            <w:shd w:val="clear" w:color="auto" w:fill="auto"/>
          </w:tcPr>
          <w:p w14:paraId="33CD37D2" w14:textId="77777777" w:rsidR="001B1951" w:rsidRPr="00887C6A" w:rsidRDefault="001B1951" w:rsidP="00FC27B0">
            <w:pPr>
              <w:pStyle w:val="List"/>
              <w:spacing w:after="60"/>
              <w:ind w:left="0" w:firstLine="0"/>
              <w:rPr>
                <w:sz w:val="20"/>
              </w:rPr>
            </w:pPr>
            <w:r w:rsidRPr="00887C6A">
              <w:rPr>
                <w:sz w:val="20"/>
              </w:rPr>
              <w:t>$/MW per hour</w:t>
            </w:r>
          </w:p>
        </w:tc>
        <w:tc>
          <w:tcPr>
            <w:tcW w:w="6773" w:type="dxa"/>
            <w:shd w:val="clear" w:color="auto" w:fill="auto"/>
          </w:tcPr>
          <w:p w14:paraId="62E34303" w14:textId="77777777" w:rsidR="001B1951" w:rsidRDefault="001B1951" w:rsidP="00FC27B0">
            <w:pPr>
              <w:pStyle w:val="List"/>
              <w:spacing w:after="60"/>
              <w:ind w:left="0" w:firstLine="0"/>
              <w:rPr>
                <w:sz w:val="20"/>
              </w:rPr>
            </w:pPr>
            <w:r>
              <w:rPr>
                <w:i/>
                <w:sz w:val="20"/>
              </w:rPr>
              <w:t xml:space="preserve">Effective </w:t>
            </w:r>
            <w:r w:rsidRPr="00887C6A">
              <w:rPr>
                <w:i/>
                <w:sz w:val="20"/>
              </w:rPr>
              <w:t>Auction Clearing Price</w:t>
            </w:r>
            <w:r w:rsidRPr="00887C6A">
              <w:rPr>
                <w:iCs/>
                <w:sz w:val="20"/>
              </w:rPr>
              <w:t>—</w:t>
            </w:r>
            <w:r w:rsidRPr="00887C6A">
              <w:rPr>
                <w:sz w:val="20"/>
              </w:rPr>
              <w:t xml:space="preserve">The auction clearing price with the source </w:t>
            </w:r>
            <w:r w:rsidRPr="00887C6A">
              <w:rPr>
                <w:i/>
                <w:sz w:val="20"/>
              </w:rPr>
              <w:t>j</w:t>
            </w:r>
            <w:r w:rsidRPr="00887C6A">
              <w:rPr>
                <w:sz w:val="20"/>
              </w:rPr>
              <w:t xml:space="preserve"> and sink </w:t>
            </w:r>
            <w:r w:rsidRPr="00887C6A">
              <w:rPr>
                <w:i/>
                <w:sz w:val="20"/>
              </w:rPr>
              <w:t>k</w:t>
            </w:r>
            <w:r w:rsidRPr="00887C6A">
              <w:rPr>
                <w:sz w:val="20"/>
              </w:rPr>
              <w:t xml:space="preserve"> for the hour</w:t>
            </w:r>
            <w:r w:rsidRPr="00887C6A">
              <w:rPr>
                <w:i/>
                <w:sz w:val="20"/>
              </w:rPr>
              <w:t xml:space="preserve"> h, </w:t>
            </w:r>
            <w:r w:rsidRPr="00887C6A">
              <w:rPr>
                <w:sz w:val="20"/>
              </w:rPr>
              <w:t>and month</w:t>
            </w:r>
            <w:r w:rsidRPr="00887C6A">
              <w:rPr>
                <w:i/>
                <w:sz w:val="20"/>
              </w:rPr>
              <w:t xml:space="preserve"> m</w:t>
            </w:r>
            <w:r w:rsidRPr="00887C6A">
              <w:rPr>
                <w:sz w:val="20"/>
              </w:rPr>
              <w:t>.</w:t>
            </w:r>
          </w:p>
          <w:p w14:paraId="438EAE1F" w14:textId="77777777" w:rsidR="001B1951" w:rsidRPr="00920E6B" w:rsidRDefault="001B1951" w:rsidP="00FC27B0">
            <w:pPr>
              <w:pStyle w:val="List"/>
              <w:spacing w:after="60"/>
              <w:ind w:left="0" w:firstLine="0"/>
              <w:rPr>
                <w:sz w:val="20"/>
              </w:rPr>
            </w:pPr>
            <w:r w:rsidRPr="00920E6B">
              <w:rPr>
                <w:sz w:val="20"/>
              </w:rPr>
              <w:t xml:space="preserve">For each CRR PTP Obligation, this value is equal to the </w:t>
            </w:r>
            <w:r>
              <w:rPr>
                <w:sz w:val="20"/>
              </w:rPr>
              <w:t>a</w:t>
            </w:r>
            <w:r w:rsidRPr="00920E6B">
              <w:rPr>
                <w:sz w:val="20"/>
              </w:rPr>
              <w:t xml:space="preserve">uction </w:t>
            </w:r>
            <w:r>
              <w:rPr>
                <w:sz w:val="20"/>
              </w:rPr>
              <w:t>c</w:t>
            </w:r>
            <w:r w:rsidRPr="00920E6B">
              <w:rPr>
                <w:sz w:val="20"/>
              </w:rPr>
              <w:t xml:space="preserve">learing </w:t>
            </w:r>
            <w:r>
              <w:rPr>
                <w:sz w:val="20"/>
              </w:rPr>
              <w:t>p</w:t>
            </w:r>
            <w:r w:rsidRPr="00920E6B">
              <w:rPr>
                <w:sz w:val="20"/>
              </w:rPr>
              <w:t xml:space="preserve">rice of an awarded CRR selected as follows: </w:t>
            </w:r>
          </w:p>
          <w:p w14:paraId="53BAA18B" w14:textId="77777777" w:rsidR="001B1951" w:rsidRDefault="001B1951" w:rsidP="00FC27B0">
            <w:pPr>
              <w:pStyle w:val="List"/>
              <w:spacing w:after="60"/>
              <w:ind w:left="792" w:hanging="360"/>
              <w:rPr>
                <w:sz w:val="20"/>
              </w:rPr>
            </w:pPr>
            <w:r w:rsidRPr="00920E6B">
              <w:rPr>
                <w:sz w:val="20"/>
              </w:rPr>
              <w:lastRenderedPageBreak/>
              <w:t>(a)</w:t>
            </w:r>
            <w:r w:rsidRPr="00920E6B">
              <w:rPr>
                <w:sz w:val="20"/>
              </w:rPr>
              <w:tab/>
              <w:t xml:space="preserve">Awarded CRRs with the source </w:t>
            </w:r>
            <w:r w:rsidRPr="00920E6B">
              <w:rPr>
                <w:i/>
                <w:sz w:val="20"/>
              </w:rPr>
              <w:t>j</w:t>
            </w:r>
            <w:r w:rsidRPr="00920E6B">
              <w:rPr>
                <w:sz w:val="20"/>
              </w:rPr>
              <w:t xml:space="preserve"> and sink </w:t>
            </w:r>
            <w:r w:rsidRPr="00920E6B">
              <w:rPr>
                <w:i/>
                <w:sz w:val="20"/>
              </w:rPr>
              <w:t>k</w:t>
            </w:r>
            <w:r w:rsidRPr="00920E6B">
              <w:rPr>
                <w:sz w:val="20"/>
              </w:rPr>
              <w:t xml:space="preserve"> containing hour </w:t>
            </w:r>
            <w:r w:rsidRPr="00920E6B">
              <w:rPr>
                <w:i/>
                <w:sz w:val="20"/>
              </w:rPr>
              <w:t>h</w:t>
            </w:r>
            <w:r w:rsidRPr="00920E6B">
              <w:rPr>
                <w:sz w:val="20"/>
              </w:rPr>
              <w:t xml:space="preserve"> and operating month </w:t>
            </w:r>
            <w:r w:rsidRPr="00920E6B">
              <w:rPr>
                <w:i/>
                <w:sz w:val="20"/>
              </w:rPr>
              <w:t xml:space="preserve">m </w:t>
            </w:r>
            <w:r w:rsidRPr="00920E6B">
              <w:rPr>
                <w:sz w:val="20"/>
              </w:rPr>
              <w:t>are selected from the set of unexpired awarded PTP Obligations.  If no awarded CRRs are found the EACP value is zero.</w:t>
            </w:r>
          </w:p>
          <w:p w14:paraId="39D439DF" w14:textId="77777777" w:rsidR="001B1951" w:rsidRDefault="001B1951" w:rsidP="00FC27B0">
            <w:pPr>
              <w:pStyle w:val="List"/>
              <w:spacing w:after="60"/>
              <w:ind w:left="792" w:hanging="360"/>
              <w:rPr>
                <w:sz w:val="20"/>
              </w:rPr>
            </w:pPr>
            <w:r w:rsidRPr="00920E6B">
              <w:rPr>
                <w:sz w:val="20"/>
              </w:rPr>
              <w:t>(b)</w:t>
            </w:r>
            <w:r w:rsidRPr="00920E6B">
              <w:rPr>
                <w:sz w:val="20"/>
              </w:rPr>
              <w:tab/>
              <w:t>If (a) results in more than one awarded CRR, awarded CRRs with the most recent award date are selected.</w:t>
            </w:r>
          </w:p>
          <w:p w14:paraId="1DBCFAD4" w14:textId="77777777" w:rsidR="001B1951" w:rsidRPr="00C91F73" w:rsidRDefault="001B1951" w:rsidP="00FC27B0">
            <w:pPr>
              <w:pStyle w:val="List"/>
              <w:spacing w:after="60"/>
              <w:ind w:left="792" w:hanging="360"/>
              <w:rPr>
                <w:i/>
                <w:sz w:val="20"/>
              </w:rPr>
            </w:pPr>
            <w:r w:rsidRPr="00920E6B">
              <w:rPr>
                <w:sz w:val="20"/>
              </w:rPr>
              <w:t>(c)</w:t>
            </w:r>
            <w:r w:rsidRPr="00920E6B">
              <w:rPr>
                <w:sz w:val="20"/>
              </w:rPr>
              <w:tab/>
              <w:t xml:space="preserve">If (b) results in more than one awarded CRR, then the awarded CRR with the lowest </w:t>
            </w:r>
            <w:r>
              <w:rPr>
                <w:sz w:val="20"/>
              </w:rPr>
              <w:t>a</w:t>
            </w:r>
            <w:r w:rsidRPr="00920E6B">
              <w:rPr>
                <w:sz w:val="20"/>
              </w:rPr>
              <w:t xml:space="preserve">uction </w:t>
            </w:r>
            <w:r>
              <w:rPr>
                <w:sz w:val="20"/>
              </w:rPr>
              <w:t>c</w:t>
            </w:r>
            <w:r w:rsidRPr="00920E6B">
              <w:rPr>
                <w:sz w:val="20"/>
              </w:rPr>
              <w:t xml:space="preserve">learing </w:t>
            </w:r>
            <w:r>
              <w:rPr>
                <w:sz w:val="20"/>
              </w:rPr>
              <w:t>p</w:t>
            </w:r>
            <w:r w:rsidRPr="00920E6B">
              <w:rPr>
                <w:sz w:val="20"/>
              </w:rPr>
              <w:t>rice is selected.</w:t>
            </w:r>
          </w:p>
        </w:tc>
      </w:tr>
      <w:tr w:rsidR="001B1951" w:rsidRPr="00887C6A" w14:paraId="62B87542" w14:textId="77777777" w:rsidTr="00FC27B0">
        <w:trPr>
          <w:trHeight w:val="142"/>
        </w:trPr>
        <w:tc>
          <w:tcPr>
            <w:tcW w:w="1885" w:type="dxa"/>
            <w:shd w:val="clear" w:color="auto" w:fill="auto"/>
          </w:tcPr>
          <w:p w14:paraId="78E40B9D" w14:textId="77777777" w:rsidR="001B1951" w:rsidRPr="00887C6A" w:rsidRDefault="001B1951" w:rsidP="00FC27B0">
            <w:pPr>
              <w:pStyle w:val="List"/>
              <w:spacing w:afterLines="60" w:after="144"/>
              <w:ind w:left="0" w:firstLine="0"/>
              <w:rPr>
                <w:sz w:val="20"/>
              </w:rPr>
            </w:pPr>
            <w:r w:rsidRPr="00887C6A">
              <w:rPr>
                <w:sz w:val="20"/>
              </w:rPr>
              <w:lastRenderedPageBreak/>
              <w:t xml:space="preserve">AOBLCRO </w:t>
            </w:r>
            <w:r w:rsidRPr="00887C6A">
              <w:rPr>
                <w:i/>
                <w:sz w:val="20"/>
                <w:vertAlign w:val="subscript"/>
              </w:rPr>
              <w:t>b</w:t>
            </w:r>
          </w:p>
        </w:tc>
        <w:tc>
          <w:tcPr>
            <w:tcW w:w="900" w:type="dxa"/>
            <w:shd w:val="clear" w:color="auto" w:fill="auto"/>
          </w:tcPr>
          <w:p w14:paraId="5F9E7FA4" w14:textId="77777777" w:rsidR="001B1951" w:rsidRPr="00887C6A" w:rsidRDefault="001B1951" w:rsidP="00FC27B0">
            <w:pPr>
              <w:pStyle w:val="List"/>
              <w:spacing w:afterLines="60" w:after="144"/>
              <w:ind w:left="0" w:firstLine="0"/>
              <w:rPr>
                <w:sz w:val="20"/>
              </w:rPr>
            </w:pPr>
            <w:r w:rsidRPr="00887C6A">
              <w:rPr>
                <w:sz w:val="20"/>
              </w:rPr>
              <w:t>$</w:t>
            </w:r>
          </w:p>
        </w:tc>
        <w:tc>
          <w:tcPr>
            <w:tcW w:w="6773" w:type="dxa"/>
            <w:shd w:val="clear" w:color="auto" w:fill="auto"/>
          </w:tcPr>
          <w:p w14:paraId="5E93AF49" w14:textId="77777777" w:rsidR="001B1951" w:rsidRPr="00887C6A" w:rsidRDefault="001B1951" w:rsidP="00FC27B0">
            <w:pPr>
              <w:pStyle w:val="List"/>
              <w:spacing w:afterLines="60" w:after="144"/>
              <w:ind w:left="0" w:firstLine="0"/>
              <w:rPr>
                <w:i/>
                <w:sz w:val="20"/>
              </w:rPr>
            </w:pPr>
            <w:r w:rsidRPr="00887C6A">
              <w:rPr>
                <w:i/>
                <w:sz w:val="20"/>
              </w:rPr>
              <w:t>Auction PTP Obligation Credit Requirement for Offers</w:t>
            </w:r>
            <w:r w:rsidRPr="00887C6A">
              <w:rPr>
                <w:iCs/>
                <w:sz w:val="20"/>
              </w:rPr>
              <w:t>—</w:t>
            </w:r>
            <w:r w:rsidRPr="00887C6A">
              <w:rPr>
                <w:sz w:val="20"/>
              </w:rPr>
              <w:t xml:space="preserve">The auction credit requirement for all PTP Obligation offers submitted by a Counter-Party </w:t>
            </w:r>
            <w:r w:rsidRPr="00887C6A">
              <w:rPr>
                <w:i/>
                <w:sz w:val="20"/>
              </w:rPr>
              <w:t xml:space="preserve">b </w:t>
            </w:r>
            <w:r w:rsidRPr="00887C6A">
              <w:rPr>
                <w:sz w:val="20"/>
              </w:rPr>
              <w:t xml:space="preserve">for all Operating Days. </w:t>
            </w:r>
          </w:p>
        </w:tc>
      </w:tr>
      <w:tr w:rsidR="001B1951" w:rsidRPr="00887C6A" w14:paraId="2254E985" w14:textId="77777777" w:rsidTr="00FC27B0">
        <w:trPr>
          <w:trHeight w:val="142"/>
        </w:trPr>
        <w:tc>
          <w:tcPr>
            <w:tcW w:w="1885" w:type="dxa"/>
            <w:shd w:val="clear" w:color="auto" w:fill="auto"/>
          </w:tcPr>
          <w:p w14:paraId="59775AD6" w14:textId="77777777" w:rsidR="001B1951" w:rsidRPr="00887C6A" w:rsidRDefault="001B1951" w:rsidP="00FC27B0">
            <w:pPr>
              <w:pStyle w:val="List"/>
              <w:spacing w:afterLines="60" w:after="144"/>
              <w:ind w:left="0" w:firstLine="0"/>
              <w:rPr>
                <w:sz w:val="20"/>
              </w:rPr>
            </w:pPr>
            <w:r w:rsidRPr="00887C6A">
              <w:rPr>
                <w:sz w:val="20"/>
              </w:rPr>
              <w:t>OOBLMW</w:t>
            </w:r>
            <w:r w:rsidRPr="00887C6A">
              <w:rPr>
                <w:sz w:val="20"/>
                <w:vertAlign w:val="subscript"/>
              </w:rPr>
              <w:t xml:space="preserve"> </w:t>
            </w:r>
            <w:r w:rsidRPr="00887C6A">
              <w:rPr>
                <w:i/>
                <w:sz w:val="20"/>
                <w:vertAlign w:val="subscript"/>
              </w:rPr>
              <w:t>m, h, (j, k), b</w:t>
            </w:r>
          </w:p>
        </w:tc>
        <w:tc>
          <w:tcPr>
            <w:tcW w:w="900" w:type="dxa"/>
            <w:shd w:val="clear" w:color="auto" w:fill="auto"/>
          </w:tcPr>
          <w:p w14:paraId="52E4B93B" w14:textId="77777777" w:rsidR="001B1951" w:rsidRPr="00887C6A" w:rsidRDefault="001B1951" w:rsidP="00FC27B0">
            <w:pPr>
              <w:pStyle w:val="List"/>
              <w:spacing w:afterLines="60" w:after="144"/>
              <w:ind w:left="0" w:firstLine="0"/>
              <w:rPr>
                <w:sz w:val="20"/>
              </w:rPr>
            </w:pPr>
            <w:r w:rsidRPr="00887C6A">
              <w:rPr>
                <w:sz w:val="20"/>
              </w:rPr>
              <w:t>MW</w:t>
            </w:r>
          </w:p>
        </w:tc>
        <w:tc>
          <w:tcPr>
            <w:tcW w:w="6773" w:type="dxa"/>
            <w:shd w:val="clear" w:color="auto" w:fill="auto"/>
          </w:tcPr>
          <w:p w14:paraId="2BA2DF15" w14:textId="77777777" w:rsidR="001B1951" w:rsidRPr="00887C6A" w:rsidRDefault="001B1951" w:rsidP="00FC27B0">
            <w:pPr>
              <w:pStyle w:val="List"/>
              <w:spacing w:afterLines="60" w:after="144"/>
              <w:ind w:left="0" w:firstLine="0"/>
              <w:rPr>
                <w:sz w:val="20"/>
              </w:rPr>
            </w:pPr>
            <w:r w:rsidRPr="00887C6A">
              <w:rPr>
                <w:i/>
                <w:sz w:val="20"/>
              </w:rPr>
              <w:t>Awarded Offer PTP Obligation</w:t>
            </w:r>
            <w:r w:rsidRPr="00887C6A">
              <w:rPr>
                <w:iCs/>
                <w:sz w:val="20"/>
              </w:rPr>
              <w:t>—</w:t>
            </w:r>
            <w:r w:rsidRPr="00887C6A">
              <w:rPr>
                <w:sz w:val="20"/>
              </w:rPr>
              <w:t xml:space="preserve">The awarded offer PTP Obligation with source </w:t>
            </w:r>
            <w:r w:rsidRPr="00887C6A">
              <w:rPr>
                <w:i/>
                <w:sz w:val="20"/>
              </w:rPr>
              <w:t>j</w:t>
            </w:r>
            <w:r w:rsidRPr="00887C6A">
              <w:rPr>
                <w:sz w:val="20"/>
              </w:rPr>
              <w:t xml:space="preserve"> and sink </w:t>
            </w:r>
            <w:r w:rsidRPr="00887C6A">
              <w:rPr>
                <w:i/>
                <w:sz w:val="20"/>
              </w:rPr>
              <w:t>k</w:t>
            </w:r>
            <w:r w:rsidRPr="00887C6A">
              <w:rPr>
                <w:sz w:val="20"/>
              </w:rPr>
              <w:t xml:space="preserve"> for the hour </w:t>
            </w:r>
            <w:r w:rsidRPr="00887C6A">
              <w:rPr>
                <w:i/>
                <w:sz w:val="20"/>
              </w:rPr>
              <w:t xml:space="preserve">h, </w:t>
            </w:r>
            <w:r w:rsidRPr="00887C6A">
              <w:rPr>
                <w:sz w:val="20"/>
              </w:rPr>
              <w:t>and month</w:t>
            </w:r>
            <w:r w:rsidRPr="00887C6A">
              <w:rPr>
                <w:i/>
                <w:sz w:val="20"/>
              </w:rPr>
              <w:t xml:space="preserve"> m</w:t>
            </w:r>
            <w:r w:rsidRPr="00887C6A">
              <w:rPr>
                <w:sz w:val="20"/>
              </w:rPr>
              <w:t xml:space="preserve"> submitted by a Counter-Party </w:t>
            </w:r>
            <w:r w:rsidRPr="00887C6A">
              <w:rPr>
                <w:i/>
                <w:sz w:val="20"/>
              </w:rPr>
              <w:t>b.</w:t>
            </w:r>
          </w:p>
        </w:tc>
      </w:tr>
      <w:tr w:rsidR="001B1951" w:rsidRPr="00887C6A" w14:paraId="078174CB" w14:textId="77777777" w:rsidTr="00FC27B0">
        <w:trPr>
          <w:trHeight w:val="142"/>
        </w:trPr>
        <w:tc>
          <w:tcPr>
            <w:tcW w:w="1885" w:type="dxa"/>
            <w:shd w:val="clear" w:color="auto" w:fill="auto"/>
          </w:tcPr>
          <w:p w14:paraId="2E8F5255" w14:textId="77777777" w:rsidR="001B1951" w:rsidRPr="00887C6A" w:rsidRDefault="001B1951" w:rsidP="00FC27B0">
            <w:pPr>
              <w:pStyle w:val="List"/>
              <w:spacing w:afterLines="60" w:after="144"/>
              <w:ind w:left="0" w:firstLine="0"/>
              <w:rPr>
                <w:sz w:val="20"/>
              </w:rPr>
            </w:pPr>
            <w:r w:rsidRPr="00887C6A">
              <w:rPr>
                <w:sz w:val="20"/>
              </w:rPr>
              <w:t xml:space="preserve">OPOBL </w:t>
            </w:r>
            <w:r w:rsidRPr="00887C6A">
              <w:rPr>
                <w:i/>
                <w:sz w:val="20"/>
                <w:vertAlign w:val="subscript"/>
              </w:rPr>
              <w:t>m, h, (j, k ), b</w:t>
            </w:r>
          </w:p>
        </w:tc>
        <w:tc>
          <w:tcPr>
            <w:tcW w:w="900" w:type="dxa"/>
            <w:shd w:val="clear" w:color="auto" w:fill="auto"/>
          </w:tcPr>
          <w:p w14:paraId="4B565780" w14:textId="77777777" w:rsidR="001B1951" w:rsidRPr="00887C6A" w:rsidRDefault="001B1951" w:rsidP="00FC27B0">
            <w:pPr>
              <w:pStyle w:val="List"/>
              <w:spacing w:afterLines="60" w:after="144"/>
              <w:ind w:left="0" w:firstLine="0"/>
              <w:rPr>
                <w:sz w:val="20"/>
              </w:rPr>
            </w:pPr>
            <w:r w:rsidRPr="00887C6A">
              <w:rPr>
                <w:sz w:val="20"/>
              </w:rPr>
              <w:t>$/MW per hour</w:t>
            </w:r>
          </w:p>
        </w:tc>
        <w:tc>
          <w:tcPr>
            <w:tcW w:w="6773" w:type="dxa"/>
            <w:shd w:val="clear" w:color="auto" w:fill="auto"/>
          </w:tcPr>
          <w:p w14:paraId="4A67B46C" w14:textId="77777777" w:rsidR="001B1951" w:rsidRPr="00887C6A" w:rsidRDefault="001B1951" w:rsidP="00FC27B0">
            <w:pPr>
              <w:pStyle w:val="List"/>
              <w:spacing w:afterLines="60" w:after="144"/>
              <w:ind w:left="0" w:firstLine="0"/>
              <w:rPr>
                <w:i/>
                <w:sz w:val="20"/>
              </w:rPr>
            </w:pPr>
            <w:r w:rsidRPr="00887C6A">
              <w:rPr>
                <w:i/>
                <w:sz w:val="20"/>
              </w:rPr>
              <w:t>Offer Price for PTP Obligation</w:t>
            </w:r>
            <w:r w:rsidRPr="00887C6A">
              <w:rPr>
                <w:iCs/>
                <w:sz w:val="20"/>
              </w:rPr>
              <w:t>—</w:t>
            </w:r>
            <w:r w:rsidRPr="00887C6A">
              <w:rPr>
                <w:sz w:val="20"/>
              </w:rPr>
              <w:t xml:space="preserve">The offer price for PTP Obligation with the source </w:t>
            </w:r>
            <w:r w:rsidRPr="00887C6A">
              <w:rPr>
                <w:i/>
                <w:sz w:val="20"/>
              </w:rPr>
              <w:t>j</w:t>
            </w:r>
            <w:r w:rsidRPr="00887C6A">
              <w:rPr>
                <w:sz w:val="20"/>
              </w:rPr>
              <w:t xml:space="preserve"> and sink </w:t>
            </w:r>
            <w:r w:rsidRPr="00887C6A">
              <w:rPr>
                <w:i/>
                <w:sz w:val="20"/>
              </w:rPr>
              <w:t>k</w:t>
            </w:r>
            <w:r w:rsidRPr="00887C6A">
              <w:rPr>
                <w:sz w:val="20"/>
              </w:rPr>
              <w:t xml:space="preserve"> for the hour </w:t>
            </w:r>
            <w:r w:rsidRPr="00887C6A">
              <w:rPr>
                <w:i/>
                <w:sz w:val="20"/>
              </w:rPr>
              <w:t xml:space="preserve">h, </w:t>
            </w:r>
            <w:r w:rsidRPr="00887C6A">
              <w:rPr>
                <w:sz w:val="20"/>
              </w:rPr>
              <w:t>and month</w:t>
            </w:r>
            <w:r w:rsidRPr="00887C6A">
              <w:rPr>
                <w:i/>
                <w:sz w:val="20"/>
              </w:rPr>
              <w:t xml:space="preserve"> m </w:t>
            </w:r>
            <w:r w:rsidRPr="00887C6A">
              <w:rPr>
                <w:sz w:val="20"/>
              </w:rPr>
              <w:t xml:space="preserve">submitted by a Counter-Party </w:t>
            </w:r>
            <w:r w:rsidRPr="00887C6A">
              <w:rPr>
                <w:i/>
                <w:sz w:val="20"/>
              </w:rPr>
              <w:t>b.</w:t>
            </w:r>
          </w:p>
        </w:tc>
      </w:tr>
      <w:tr w:rsidR="001B1951" w:rsidRPr="00887C6A" w14:paraId="7277A737" w14:textId="77777777" w:rsidTr="00FC27B0">
        <w:trPr>
          <w:trHeight w:val="594"/>
        </w:trPr>
        <w:tc>
          <w:tcPr>
            <w:tcW w:w="1885" w:type="dxa"/>
            <w:shd w:val="clear" w:color="auto" w:fill="auto"/>
          </w:tcPr>
          <w:p w14:paraId="0C6A5642" w14:textId="77777777" w:rsidR="001B1951" w:rsidRPr="00887C6A" w:rsidRDefault="001B1951" w:rsidP="00FC27B0">
            <w:pPr>
              <w:pStyle w:val="List"/>
              <w:spacing w:afterLines="60" w:after="144"/>
              <w:ind w:left="0" w:firstLine="0"/>
              <w:rPr>
                <w:sz w:val="20"/>
                <w:vertAlign w:val="subscript"/>
              </w:rPr>
            </w:pPr>
            <w:r w:rsidRPr="00887C6A">
              <w:rPr>
                <w:sz w:val="20"/>
              </w:rPr>
              <w:t xml:space="preserve">AOPTCR </w:t>
            </w:r>
            <w:r w:rsidRPr="00887C6A">
              <w:rPr>
                <w:i/>
                <w:sz w:val="20"/>
                <w:vertAlign w:val="subscript"/>
              </w:rPr>
              <w:t>b</w:t>
            </w:r>
          </w:p>
        </w:tc>
        <w:tc>
          <w:tcPr>
            <w:tcW w:w="900" w:type="dxa"/>
            <w:shd w:val="clear" w:color="auto" w:fill="auto"/>
          </w:tcPr>
          <w:p w14:paraId="667BD287" w14:textId="77777777" w:rsidR="001B1951" w:rsidRPr="00887C6A" w:rsidRDefault="001B1951" w:rsidP="00FC27B0">
            <w:pPr>
              <w:pStyle w:val="List"/>
              <w:spacing w:afterLines="60" w:after="144"/>
              <w:ind w:left="0" w:firstLine="0"/>
              <w:rPr>
                <w:sz w:val="20"/>
              </w:rPr>
            </w:pPr>
            <w:r w:rsidRPr="00887C6A">
              <w:rPr>
                <w:sz w:val="20"/>
              </w:rPr>
              <w:t>$</w:t>
            </w:r>
          </w:p>
        </w:tc>
        <w:tc>
          <w:tcPr>
            <w:tcW w:w="6773" w:type="dxa"/>
            <w:shd w:val="clear" w:color="auto" w:fill="auto"/>
          </w:tcPr>
          <w:p w14:paraId="374879DB" w14:textId="77777777" w:rsidR="001B1951" w:rsidRPr="00887C6A" w:rsidRDefault="001B1951" w:rsidP="00FC27B0">
            <w:pPr>
              <w:pStyle w:val="List"/>
              <w:spacing w:afterLines="60" w:after="144"/>
              <w:ind w:left="0" w:firstLine="0"/>
              <w:rPr>
                <w:sz w:val="20"/>
              </w:rPr>
            </w:pPr>
            <w:r w:rsidRPr="00887C6A">
              <w:rPr>
                <w:i/>
                <w:sz w:val="20"/>
              </w:rPr>
              <w:t>Auction PTP Option Bid Credit Requirement</w:t>
            </w:r>
            <w:r w:rsidRPr="00887C6A">
              <w:rPr>
                <w:iCs/>
                <w:sz w:val="20"/>
              </w:rPr>
              <w:t>—</w:t>
            </w:r>
            <w:r w:rsidRPr="00887C6A">
              <w:rPr>
                <w:sz w:val="20"/>
              </w:rPr>
              <w:t xml:space="preserve">The auction credit requirement for all PTP Option bids submitted by a Counter-Party </w:t>
            </w:r>
            <w:r w:rsidRPr="00887C6A">
              <w:rPr>
                <w:i/>
                <w:sz w:val="20"/>
              </w:rPr>
              <w:t>b.</w:t>
            </w:r>
          </w:p>
        </w:tc>
      </w:tr>
      <w:tr w:rsidR="001B1951" w:rsidRPr="00887C6A" w14:paraId="4EBD2450" w14:textId="77777777" w:rsidTr="00FC27B0">
        <w:trPr>
          <w:trHeight w:val="594"/>
        </w:trPr>
        <w:tc>
          <w:tcPr>
            <w:tcW w:w="1885" w:type="dxa"/>
            <w:shd w:val="clear" w:color="auto" w:fill="auto"/>
          </w:tcPr>
          <w:p w14:paraId="7356CEF4" w14:textId="77777777" w:rsidR="001B1951" w:rsidRPr="00887C6A" w:rsidRDefault="001B1951" w:rsidP="00FC27B0">
            <w:pPr>
              <w:pStyle w:val="List"/>
              <w:spacing w:afterLines="60" w:after="144"/>
              <w:ind w:left="0" w:firstLine="0"/>
              <w:rPr>
                <w:sz w:val="20"/>
              </w:rPr>
            </w:pPr>
            <w:r w:rsidRPr="00887C6A">
              <w:rPr>
                <w:sz w:val="20"/>
              </w:rPr>
              <w:t>BOPTMW</w:t>
            </w:r>
            <w:r w:rsidRPr="00887C6A">
              <w:rPr>
                <w:sz w:val="20"/>
                <w:vertAlign w:val="subscript"/>
              </w:rPr>
              <w:t xml:space="preserve"> </w:t>
            </w:r>
            <w:r w:rsidRPr="00887C6A">
              <w:rPr>
                <w:i/>
                <w:sz w:val="20"/>
                <w:vertAlign w:val="subscript"/>
              </w:rPr>
              <w:t>m, h, (j, k),b</w:t>
            </w:r>
          </w:p>
        </w:tc>
        <w:tc>
          <w:tcPr>
            <w:tcW w:w="900" w:type="dxa"/>
            <w:shd w:val="clear" w:color="auto" w:fill="auto"/>
          </w:tcPr>
          <w:p w14:paraId="644E6F15" w14:textId="77777777" w:rsidR="001B1951" w:rsidRPr="00887C6A" w:rsidRDefault="001B1951" w:rsidP="00FC27B0">
            <w:pPr>
              <w:pStyle w:val="List"/>
              <w:spacing w:afterLines="60" w:after="144"/>
              <w:ind w:left="0" w:firstLine="0"/>
              <w:rPr>
                <w:sz w:val="20"/>
              </w:rPr>
            </w:pPr>
            <w:r w:rsidRPr="00887C6A">
              <w:rPr>
                <w:sz w:val="20"/>
              </w:rPr>
              <w:t>MW</w:t>
            </w:r>
          </w:p>
        </w:tc>
        <w:tc>
          <w:tcPr>
            <w:tcW w:w="6773" w:type="dxa"/>
            <w:shd w:val="clear" w:color="auto" w:fill="auto"/>
          </w:tcPr>
          <w:p w14:paraId="30086FFE" w14:textId="77777777" w:rsidR="001B1951" w:rsidRPr="00887C6A" w:rsidRDefault="001B1951" w:rsidP="00FC27B0">
            <w:pPr>
              <w:pStyle w:val="Spaceafterbox"/>
              <w:spacing w:afterLines="60" w:after="144"/>
              <w:rPr>
                <w:iCs/>
                <w:sz w:val="20"/>
              </w:rPr>
            </w:pPr>
            <w:r w:rsidRPr="00887C6A">
              <w:rPr>
                <w:i/>
                <w:sz w:val="20"/>
              </w:rPr>
              <w:t>Awarded Bid PTP Option</w:t>
            </w:r>
            <w:r w:rsidRPr="00887C6A">
              <w:rPr>
                <w:iCs/>
                <w:sz w:val="20"/>
              </w:rPr>
              <w:t>—</w:t>
            </w:r>
            <w:r w:rsidRPr="00887C6A">
              <w:rPr>
                <w:sz w:val="20"/>
              </w:rPr>
              <w:t xml:space="preserve">The awarded bid PTP Option with the source </w:t>
            </w:r>
            <w:r w:rsidRPr="00887C6A">
              <w:rPr>
                <w:i/>
                <w:sz w:val="20"/>
              </w:rPr>
              <w:t>j</w:t>
            </w:r>
            <w:r w:rsidRPr="00887C6A">
              <w:rPr>
                <w:sz w:val="20"/>
              </w:rPr>
              <w:t xml:space="preserve"> and sink </w:t>
            </w:r>
            <w:r w:rsidRPr="00887C6A">
              <w:rPr>
                <w:i/>
                <w:sz w:val="20"/>
              </w:rPr>
              <w:t>k</w:t>
            </w:r>
            <w:r w:rsidRPr="00887C6A">
              <w:rPr>
                <w:sz w:val="20"/>
              </w:rPr>
              <w:t xml:space="preserve"> for the hour </w:t>
            </w:r>
            <w:r w:rsidRPr="00887C6A">
              <w:rPr>
                <w:i/>
                <w:sz w:val="20"/>
              </w:rPr>
              <w:t xml:space="preserve">h, </w:t>
            </w:r>
            <w:r w:rsidRPr="00887C6A">
              <w:rPr>
                <w:sz w:val="20"/>
              </w:rPr>
              <w:t>and month</w:t>
            </w:r>
            <w:r w:rsidRPr="00887C6A">
              <w:rPr>
                <w:i/>
                <w:sz w:val="20"/>
              </w:rPr>
              <w:t xml:space="preserve"> m</w:t>
            </w:r>
            <w:r w:rsidRPr="00887C6A">
              <w:rPr>
                <w:sz w:val="20"/>
              </w:rPr>
              <w:t xml:space="preserve"> submitted by a Counter-Party </w:t>
            </w:r>
            <w:r w:rsidRPr="00887C6A">
              <w:rPr>
                <w:i/>
                <w:sz w:val="20"/>
              </w:rPr>
              <w:t>b.</w:t>
            </w:r>
            <w:r w:rsidRPr="00887C6A">
              <w:rPr>
                <w:sz w:val="20"/>
              </w:rPr>
              <w:t xml:space="preserve"> </w:t>
            </w:r>
          </w:p>
        </w:tc>
      </w:tr>
      <w:tr w:rsidR="001B1951" w:rsidRPr="00887C6A" w14:paraId="6493674F" w14:textId="77777777" w:rsidTr="00FC27B0">
        <w:trPr>
          <w:trHeight w:val="620"/>
        </w:trPr>
        <w:tc>
          <w:tcPr>
            <w:tcW w:w="1885" w:type="dxa"/>
            <w:shd w:val="clear" w:color="auto" w:fill="auto"/>
          </w:tcPr>
          <w:p w14:paraId="4926DE03" w14:textId="77777777" w:rsidR="001B1951" w:rsidRPr="00887C6A" w:rsidRDefault="001B1951" w:rsidP="00FC27B0">
            <w:pPr>
              <w:pStyle w:val="List"/>
              <w:spacing w:after="60"/>
              <w:ind w:left="0" w:firstLine="0"/>
              <w:rPr>
                <w:sz w:val="20"/>
              </w:rPr>
            </w:pPr>
            <w:r w:rsidRPr="00887C6A">
              <w:rPr>
                <w:sz w:val="20"/>
              </w:rPr>
              <w:t>BPOPT</w:t>
            </w:r>
            <w:r w:rsidRPr="00887C6A">
              <w:rPr>
                <w:sz w:val="20"/>
                <w:vertAlign w:val="subscript"/>
              </w:rPr>
              <w:t xml:space="preserve"> </w:t>
            </w:r>
            <w:r w:rsidRPr="00887C6A">
              <w:rPr>
                <w:i/>
                <w:sz w:val="20"/>
                <w:vertAlign w:val="subscript"/>
              </w:rPr>
              <w:t>m, h, (j, k), b</w:t>
            </w:r>
          </w:p>
        </w:tc>
        <w:tc>
          <w:tcPr>
            <w:tcW w:w="900" w:type="dxa"/>
            <w:shd w:val="clear" w:color="auto" w:fill="auto"/>
          </w:tcPr>
          <w:p w14:paraId="732007D5" w14:textId="77777777" w:rsidR="001B1951" w:rsidRPr="00887C6A" w:rsidRDefault="001B1951" w:rsidP="00FC27B0">
            <w:pPr>
              <w:pStyle w:val="List"/>
              <w:spacing w:after="60"/>
              <w:ind w:left="0" w:firstLine="0"/>
              <w:rPr>
                <w:sz w:val="20"/>
              </w:rPr>
            </w:pPr>
            <w:r w:rsidRPr="00887C6A">
              <w:rPr>
                <w:sz w:val="20"/>
              </w:rPr>
              <w:t>$/MW per hour</w:t>
            </w:r>
          </w:p>
        </w:tc>
        <w:tc>
          <w:tcPr>
            <w:tcW w:w="6773" w:type="dxa"/>
            <w:shd w:val="clear" w:color="auto" w:fill="auto"/>
          </w:tcPr>
          <w:p w14:paraId="2ED9620D" w14:textId="77777777" w:rsidR="001B1951" w:rsidRPr="00887C6A" w:rsidRDefault="001B1951" w:rsidP="00FC27B0">
            <w:pPr>
              <w:pStyle w:val="List"/>
              <w:spacing w:after="60"/>
              <w:ind w:left="0" w:firstLine="0"/>
              <w:rPr>
                <w:sz w:val="20"/>
              </w:rPr>
            </w:pPr>
            <w:r w:rsidRPr="00887C6A">
              <w:rPr>
                <w:i/>
                <w:sz w:val="20"/>
              </w:rPr>
              <w:t>Bid Price for PTP Option</w:t>
            </w:r>
            <w:r w:rsidRPr="00887C6A">
              <w:rPr>
                <w:iCs/>
                <w:sz w:val="20"/>
              </w:rPr>
              <w:t>—</w:t>
            </w:r>
            <w:r w:rsidRPr="00887C6A">
              <w:rPr>
                <w:sz w:val="20"/>
              </w:rPr>
              <w:t xml:space="preserve">The bid price for PTP Option with the source </w:t>
            </w:r>
            <w:r w:rsidRPr="00887C6A">
              <w:rPr>
                <w:i/>
                <w:sz w:val="20"/>
              </w:rPr>
              <w:t>j</w:t>
            </w:r>
            <w:r w:rsidRPr="00887C6A">
              <w:rPr>
                <w:sz w:val="20"/>
              </w:rPr>
              <w:t xml:space="preserve"> and sink </w:t>
            </w:r>
            <w:r w:rsidRPr="00887C6A">
              <w:rPr>
                <w:i/>
                <w:sz w:val="20"/>
              </w:rPr>
              <w:t>k</w:t>
            </w:r>
            <w:r w:rsidRPr="00887C6A">
              <w:rPr>
                <w:sz w:val="20"/>
              </w:rPr>
              <w:t xml:space="preserve"> for the hour</w:t>
            </w:r>
            <w:r w:rsidRPr="00887C6A">
              <w:rPr>
                <w:i/>
                <w:sz w:val="20"/>
              </w:rPr>
              <w:t xml:space="preserve"> h, </w:t>
            </w:r>
            <w:r w:rsidRPr="00887C6A">
              <w:rPr>
                <w:sz w:val="20"/>
              </w:rPr>
              <w:t>and month</w:t>
            </w:r>
            <w:r w:rsidRPr="00887C6A">
              <w:rPr>
                <w:i/>
                <w:sz w:val="20"/>
              </w:rPr>
              <w:t xml:space="preserve"> m</w:t>
            </w:r>
            <w:r w:rsidRPr="00887C6A">
              <w:rPr>
                <w:sz w:val="20"/>
              </w:rPr>
              <w:t xml:space="preserve"> submitted by a Counter-Party </w:t>
            </w:r>
            <w:r w:rsidRPr="00887C6A">
              <w:rPr>
                <w:i/>
                <w:sz w:val="20"/>
              </w:rPr>
              <w:t>b</w:t>
            </w:r>
            <w:r w:rsidRPr="00887C6A">
              <w:rPr>
                <w:sz w:val="20"/>
              </w:rPr>
              <w:t>.</w:t>
            </w:r>
          </w:p>
        </w:tc>
      </w:tr>
      <w:tr w:rsidR="001B1951" w:rsidRPr="00887C6A" w14:paraId="673763F3" w14:textId="77777777" w:rsidTr="00FC27B0">
        <w:trPr>
          <w:trHeight w:val="365"/>
        </w:trPr>
        <w:tc>
          <w:tcPr>
            <w:tcW w:w="1885" w:type="dxa"/>
            <w:shd w:val="clear" w:color="auto" w:fill="auto"/>
          </w:tcPr>
          <w:p w14:paraId="05EF32B2" w14:textId="77777777" w:rsidR="001B1951" w:rsidRPr="00853CE5" w:rsidRDefault="001B1951" w:rsidP="00FC27B0">
            <w:pPr>
              <w:pStyle w:val="List"/>
              <w:spacing w:afterLines="60" w:after="144"/>
              <w:ind w:left="0" w:firstLine="0"/>
              <w:rPr>
                <w:i/>
                <w:sz w:val="20"/>
              </w:rPr>
            </w:pPr>
            <w:r w:rsidRPr="00853CE5">
              <w:rPr>
                <w:i/>
                <w:sz w:val="20"/>
              </w:rPr>
              <w:t>b</w:t>
            </w:r>
          </w:p>
        </w:tc>
        <w:tc>
          <w:tcPr>
            <w:tcW w:w="900" w:type="dxa"/>
            <w:shd w:val="clear" w:color="auto" w:fill="auto"/>
          </w:tcPr>
          <w:p w14:paraId="447886D8" w14:textId="77777777" w:rsidR="001B1951" w:rsidRPr="00887C6A" w:rsidRDefault="001B1951" w:rsidP="00FC27B0">
            <w:pPr>
              <w:pStyle w:val="List"/>
              <w:spacing w:afterLines="60" w:after="144"/>
              <w:ind w:left="0" w:firstLine="0"/>
              <w:rPr>
                <w:sz w:val="20"/>
              </w:rPr>
            </w:pPr>
            <w:r w:rsidRPr="00887C6A">
              <w:rPr>
                <w:sz w:val="20"/>
              </w:rPr>
              <w:t>none</w:t>
            </w:r>
          </w:p>
        </w:tc>
        <w:tc>
          <w:tcPr>
            <w:tcW w:w="6773" w:type="dxa"/>
            <w:shd w:val="clear" w:color="auto" w:fill="auto"/>
          </w:tcPr>
          <w:p w14:paraId="5ED9DE70" w14:textId="77777777" w:rsidR="001B1951" w:rsidRPr="00887C6A" w:rsidRDefault="001B1951" w:rsidP="00FC27B0">
            <w:pPr>
              <w:pStyle w:val="List"/>
              <w:spacing w:afterLines="60" w:after="144"/>
              <w:ind w:left="0" w:firstLine="0"/>
              <w:rPr>
                <w:sz w:val="20"/>
              </w:rPr>
            </w:pPr>
            <w:r w:rsidRPr="00887C6A">
              <w:rPr>
                <w:sz w:val="20"/>
              </w:rPr>
              <w:t>A Counter-Party.</w:t>
            </w:r>
          </w:p>
        </w:tc>
      </w:tr>
      <w:tr w:rsidR="001B1951" w:rsidRPr="00887C6A" w14:paraId="18F8BEF8" w14:textId="77777777" w:rsidTr="00FC27B0">
        <w:trPr>
          <w:trHeight w:val="375"/>
        </w:trPr>
        <w:tc>
          <w:tcPr>
            <w:tcW w:w="1885" w:type="dxa"/>
            <w:shd w:val="clear" w:color="auto" w:fill="auto"/>
          </w:tcPr>
          <w:p w14:paraId="53024561" w14:textId="77777777" w:rsidR="001B1951" w:rsidRPr="00853CE5" w:rsidRDefault="001B1951" w:rsidP="00FC27B0">
            <w:pPr>
              <w:pStyle w:val="List"/>
              <w:spacing w:afterLines="60" w:after="144"/>
              <w:ind w:left="0" w:firstLine="0"/>
              <w:rPr>
                <w:i/>
                <w:sz w:val="20"/>
              </w:rPr>
            </w:pPr>
            <w:r w:rsidRPr="00853CE5">
              <w:rPr>
                <w:i/>
                <w:sz w:val="20"/>
              </w:rPr>
              <w:t>m</w:t>
            </w:r>
          </w:p>
        </w:tc>
        <w:tc>
          <w:tcPr>
            <w:tcW w:w="900" w:type="dxa"/>
            <w:shd w:val="clear" w:color="auto" w:fill="auto"/>
          </w:tcPr>
          <w:p w14:paraId="192C8DDB" w14:textId="77777777" w:rsidR="001B1951" w:rsidRPr="00887C6A" w:rsidRDefault="001B1951" w:rsidP="00FC27B0">
            <w:pPr>
              <w:pStyle w:val="List"/>
              <w:spacing w:afterLines="60" w:after="144"/>
              <w:ind w:left="0" w:firstLine="0"/>
              <w:rPr>
                <w:sz w:val="20"/>
              </w:rPr>
            </w:pPr>
            <w:r w:rsidRPr="00887C6A">
              <w:rPr>
                <w:sz w:val="20"/>
              </w:rPr>
              <w:t>none</w:t>
            </w:r>
          </w:p>
        </w:tc>
        <w:tc>
          <w:tcPr>
            <w:tcW w:w="6773" w:type="dxa"/>
            <w:shd w:val="clear" w:color="auto" w:fill="auto"/>
          </w:tcPr>
          <w:p w14:paraId="5D4AC873" w14:textId="77777777" w:rsidR="001B1951" w:rsidRPr="00887C6A" w:rsidRDefault="001B1951" w:rsidP="00FC27B0">
            <w:pPr>
              <w:pStyle w:val="List"/>
              <w:spacing w:afterLines="60" w:after="144"/>
              <w:ind w:left="0" w:firstLine="0"/>
              <w:rPr>
                <w:sz w:val="20"/>
              </w:rPr>
            </w:pPr>
            <w:r w:rsidRPr="00887C6A">
              <w:rPr>
                <w:sz w:val="20"/>
              </w:rPr>
              <w:t>An operating month.</w:t>
            </w:r>
          </w:p>
        </w:tc>
      </w:tr>
      <w:tr w:rsidR="001B1951" w:rsidRPr="00887C6A" w14:paraId="61C0D355" w14:textId="77777777" w:rsidTr="00FC27B0">
        <w:trPr>
          <w:trHeight w:val="365"/>
        </w:trPr>
        <w:tc>
          <w:tcPr>
            <w:tcW w:w="1885" w:type="dxa"/>
            <w:shd w:val="clear" w:color="auto" w:fill="auto"/>
          </w:tcPr>
          <w:p w14:paraId="19C2E5BF" w14:textId="77777777" w:rsidR="001B1951" w:rsidRPr="00853CE5" w:rsidRDefault="001B1951" w:rsidP="00FC27B0">
            <w:pPr>
              <w:pStyle w:val="List"/>
              <w:spacing w:afterLines="60" w:after="144"/>
              <w:ind w:left="0" w:firstLine="0"/>
              <w:rPr>
                <w:i/>
                <w:sz w:val="20"/>
              </w:rPr>
            </w:pPr>
            <w:r w:rsidRPr="00853CE5">
              <w:rPr>
                <w:i/>
                <w:sz w:val="20"/>
              </w:rPr>
              <w:t>h</w:t>
            </w:r>
          </w:p>
        </w:tc>
        <w:tc>
          <w:tcPr>
            <w:tcW w:w="900" w:type="dxa"/>
            <w:shd w:val="clear" w:color="auto" w:fill="auto"/>
          </w:tcPr>
          <w:p w14:paraId="64F485F5" w14:textId="77777777" w:rsidR="001B1951" w:rsidRPr="00887C6A" w:rsidRDefault="001B1951" w:rsidP="00FC27B0">
            <w:pPr>
              <w:pStyle w:val="List"/>
              <w:spacing w:afterLines="60" w:after="144"/>
              <w:ind w:left="0" w:firstLine="0"/>
              <w:rPr>
                <w:sz w:val="20"/>
              </w:rPr>
            </w:pPr>
            <w:r w:rsidRPr="00887C6A">
              <w:rPr>
                <w:sz w:val="20"/>
              </w:rPr>
              <w:t>none</w:t>
            </w:r>
          </w:p>
        </w:tc>
        <w:tc>
          <w:tcPr>
            <w:tcW w:w="6773" w:type="dxa"/>
            <w:shd w:val="clear" w:color="auto" w:fill="auto"/>
          </w:tcPr>
          <w:p w14:paraId="13C40357" w14:textId="77777777" w:rsidR="001B1951" w:rsidRPr="00887C6A" w:rsidRDefault="001B1951" w:rsidP="00FC27B0">
            <w:pPr>
              <w:pStyle w:val="List"/>
              <w:spacing w:afterLines="60" w:after="144"/>
              <w:ind w:left="0" w:firstLine="0"/>
              <w:rPr>
                <w:sz w:val="20"/>
              </w:rPr>
            </w:pPr>
            <w:r w:rsidRPr="00887C6A">
              <w:rPr>
                <w:sz w:val="20"/>
              </w:rPr>
              <w:t>An Operating Hour.</w:t>
            </w:r>
          </w:p>
        </w:tc>
      </w:tr>
      <w:tr w:rsidR="001B1951" w:rsidRPr="00887C6A" w14:paraId="46ED7D27" w14:textId="77777777" w:rsidTr="00FC27B0">
        <w:trPr>
          <w:trHeight w:val="375"/>
        </w:trPr>
        <w:tc>
          <w:tcPr>
            <w:tcW w:w="1885" w:type="dxa"/>
            <w:shd w:val="clear" w:color="auto" w:fill="auto"/>
          </w:tcPr>
          <w:p w14:paraId="3D783C98" w14:textId="77777777" w:rsidR="001B1951" w:rsidRPr="00853CE5" w:rsidRDefault="001B1951" w:rsidP="00FC27B0">
            <w:pPr>
              <w:pStyle w:val="List"/>
              <w:spacing w:afterLines="60" w:after="144"/>
              <w:ind w:left="0" w:firstLine="0"/>
              <w:rPr>
                <w:i/>
                <w:sz w:val="20"/>
              </w:rPr>
            </w:pPr>
            <w:r w:rsidRPr="00853CE5">
              <w:rPr>
                <w:i/>
                <w:sz w:val="20"/>
              </w:rPr>
              <w:t>j</w:t>
            </w:r>
          </w:p>
        </w:tc>
        <w:tc>
          <w:tcPr>
            <w:tcW w:w="900" w:type="dxa"/>
            <w:shd w:val="clear" w:color="auto" w:fill="auto"/>
          </w:tcPr>
          <w:p w14:paraId="48B96F75" w14:textId="77777777" w:rsidR="001B1951" w:rsidRPr="00887C6A" w:rsidRDefault="001B1951" w:rsidP="00FC27B0">
            <w:pPr>
              <w:pStyle w:val="List"/>
              <w:spacing w:afterLines="60" w:after="144"/>
              <w:ind w:left="0" w:firstLine="0"/>
              <w:rPr>
                <w:sz w:val="20"/>
              </w:rPr>
            </w:pPr>
            <w:r w:rsidRPr="00887C6A">
              <w:rPr>
                <w:sz w:val="20"/>
              </w:rPr>
              <w:t>none</w:t>
            </w:r>
          </w:p>
        </w:tc>
        <w:tc>
          <w:tcPr>
            <w:tcW w:w="6773" w:type="dxa"/>
            <w:shd w:val="clear" w:color="auto" w:fill="auto"/>
          </w:tcPr>
          <w:p w14:paraId="0CF5A5FC" w14:textId="77777777" w:rsidR="001B1951" w:rsidRPr="00887C6A" w:rsidRDefault="001B1951" w:rsidP="00FC27B0">
            <w:pPr>
              <w:pStyle w:val="List"/>
              <w:spacing w:afterLines="60" w:after="144"/>
              <w:ind w:left="0" w:firstLine="0"/>
              <w:rPr>
                <w:sz w:val="20"/>
              </w:rPr>
            </w:pPr>
            <w:r w:rsidRPr="00887C6A">
              <w:rPr>
                <w:sz w:val="20"/>
              </w:rPr>
              <w:t>A source Settlement Point.</w:t>
            </w:r>
          </w:p>
        </w:tc>
      </w:tr>
      <w:tr w:rsidR="001B1951" w:rsidRPr="00887C6A" w14:paraId="6DEDE3A7" w14:textId="77777777" w:rsidTr="00FC27B0">
        <w:trPr>
          <w:trHeight w:val="365"/>
        </w:trPr>
        <w:tc>
          <w:tcPr>
            <w:tcW w:w="1885" w:type="dxa"/>
            <w:shd w:val="clear" w:color="auto" w:fill="auto"/>
          </w:tcPr>
          <w:p w14:paraId="1FE71B62" w14:textId="77777777" w:rsidR="001B1951" w:rsidRPr="00853CE5" w:rsidRDefault="001B1951" w:rsidP="00FC27B0">
            <w:pPr>
              <w:pStyle w:val="List"/>
              <w:spacing w:afterLines="60" w:after="144"/>
              <w:ind w:left="0" w:firstLine="0"/>
              <w:rPr>
                <w:i/>
                <w:sz w:val="20"/>
              </w:rPr>
            </w:pPr>
            <w:r w:rsidRPr="00853CE5">
              <w:rPr>
                <w:i/>
                <w:sz w:val="20"/>
              </w:rPr>
              <w:t>k</w:t>
            </w:r>
          </w:p>
        </w:tc>
        <w:tc>
          <w:tcPr>
            <w:tcW w:w="900" w:type="dxa"/>
            <w:shd w:val="clear" w:color="auto" w:fill="auto"/>
          </w:tcPr>
          <w:p w14:paraId="00124CC2" w14:textId="77777777" w:rsidR="001B1951" w:rsidRPr="00887C6A" w:rsidRDefault="001B1951" w:rsidP="00FC27B0">
            <w:pPr>
              <w:pStyle w:val="List"/>
              <w:spacing w:afterLines="60" w:after="144"/>
              <w:ind w:left="0" w:firstLine="0"/>
              <w:rPr>
                <w:sz w:val="20"/>
              </w:rPr>
            </w:pPr>
            <w:r w:rsidRPr="00887C6A">
              <w:rPr>
                <w:sz w:val="20"/>
              </w:rPr>
              <w:t>none</w:t>
            </w:r>
          </w:p>
        </w:tc>
        <w:tc>
          <w:tcPr>
            <w:tcW w:w="6773" w:type="dxa"/>
            <w:shd w:val="clear" w:color="auto" w:fill="auto"/>
          </w:tcPr>
          <w:p w14:paraId="59174CE5" w14:textId="77777777" w:rsidR="001B1951" w:rsidRPr="00887C6A" w:rsidRDefault="001B1951" w:rsidP="00FC27B0">
            <w:pPr>
              <w:pStyle w:val="List"/>
              <w:spacing w:afterLines="60" w:after="144"/>
              <w:ind w:left="0" w:firstLine="0"/>
              <w:rPr>
                <w:sz w:val="20"/>
              </w:rPr>
            </w:pPr>
            <w:r w:rsidRPr="00887C6A">
              <w:rPr>
                <w:sz w:val="20"/>
              </w:rPr>
              <w:t>A sink Settlement Point.</w:t>
            </w:r>
          </w:p>
        </w:tc>
      </w:tr>
      <w:tr w:rsidR="001B1951" w:rsidRPr="00887C6A" w14:paraId="48573BDF" w14:textId="77777777" w:rsidTr="00FC27B0">
        <w:trPr>
          <w:trHeight w:val="385"/>
        </w:trPr>
        <w:tc>
          <w:tcPr>
            <w:tcW w:w="1885" w:type="dxa"/>
            <w:shd w:val="clear" w:color="auto" w:fill="auto"/>
          </w:tcPr>
          <w:p w14:paraId="5A436BD0" w14:textId="77777777" w:rsidR="001B1951" w:rsidRPr="00853CE5" w:rsidRDefault="001B1951" w:rsidP="00FC27B0">
            <w:pPr>
              <w:pStyle w:val="List"/>
              <w:spacing w:afterLines="60" w:after="144"/>
              <w:ind w:left="0" w:firstLine="0"/>
              <w:rPr>
                <w:i/>
                <w:sz w:val="20"/>
              </w:rPr>
            </w:pPr>
            <w:r w:rsidRPr="00853CE5">
              <w:rPr>
                <w:i/>
                <w:sz w:val="20"/>
              </w:rPr>
              <w:t>ci99</w:t>
            </w:r>
          </w:p>
        </w:tc>
        <w:tc>
          <w:tcPr>
            <w:tcW w:w="900" w:type="dxa"/>
            <w:shd w:val="clear" w:color="auto" w:fill="auto"/>
          </w:tcPr>
          <w:p w14:paraId="678BE500" w14:textId="77777777" w:rsidR="001B1951" w:rsidRPr="00887C6A" w:rsidRDefault="001B1951" w:rsidP="00FC27B0">
            <w:pPr>
              <w:pStyle w:val="List"/>
              <w:spacing w:afterLines="60" w:after="144"/>
              <w:ind w:left="0" w:firstLine="0"/>
              <w:rPr>
                <w:sz w:val="20"/>
              </w:rPr>
            </w:pPr>
            <w:r w:rsidRPr="00887C6A">
              <w:rPr>
                <w:sz w:val="20"/>
              </w:rPr>
              <w:t>none</w:t>
            </w:r>
          </w:p>
        </w:tc>
        <w:tc>
          <w:tcPr>
            <w:tcW w:w="6773" w:type="dxa"/>
            <w:shd w:val="clear" w:color="auto" w:fill="auto"/>
          </w:tcPr>
          <w:p w14:paraId="7CDD140D" w14:textId="77777777" w:rsidR="001B1951" w:rsidRPr="00887C6A" w:rsidRDefault="001B1951" w:rsidP="00FC27B0">
            <w:pPr>
              <w:pStyle w:val="List"/>
              <w:spacing w:afterLines="60" w:after="144"/>
              <w:ind w:left="0" w:firstLine="0"/>
              <w:rPr>
                <w:sz w:val="20"/>
              </w:rPr>
            </w:pPr>
            <w:r w:rsidRPr="00887C6A">
              <w:rPr>
                <w:sz w:val="20"/>
              </w:rPr>
              <w:t>99</w:t>
            </w:r>
            <w:r w:rsidRPr="00887C6A">
              <w:rPr>
                <w:sz w:val="20"/>
                <w:vertAlign w:val="superscript"/>
              </w:rPr>
              <w:t>th</w:t>
            </w:r>
            <w:r w:rsidRPr="00887C6A">
              <w:rPr>
                <w:sz w:val="20"/>
              </w:rPr>
              <w:t xml:space="preserve"> percentile confidence interval.</w:t>
            </w:r>
          </w:p>
        </w:tc>
      </w:tr>
    </w:tbl>
    <w:p w14:paraId="55A0AB4F" w14:textId="77777777" w:rsidR="001B1951" w:rsidRPr="00887C6A" w:rsidRDefault="001B1951" w:rsidP="001B1951">
      <w:pPr>
        <w:pStyle w:val="List2"/>
        <w:spacing w:before="240"/>
        <w:ind w:left="720"/>
      </w:pPr>
      <w:r w:rsidRPr="00887C6A">
        <w:t>(4)</w:t>
      </w:r>
      <w:r w:rsidRPr="00887C6A">
        <w:tab/>
        <w:t>ERCOT may review preliminary CRR Auction results to ensure that post auction collateral requirements are satisfied for all CRR Account Holders participating in the CRR Auction.  If it is practicable to rerun the applicable CRR Auction, and the post CRR Auction collateral requirements for a Counter-Party are not satisfied, ERCOT:</w:t>
      </w:r>
    </w:p>
    <w:p w14:paraId="0FD8D29D" w14:textId="77777777" w:rsidR="001B1951" w:rsidRPr="00887C6A" w:rsidRDefault="001B1951" w:rsidP="001B1951">
      <w:pPr>
        <w:pStyle w:val="List"/>
        <w:ind w:left="1440"/>
      </w:pPr>
      <w:r w:rsidRPr="00887C6A">
        <w:t>(a)</w:t>
      </w:r>
      <w:r w:rsidRPr="00887C6A">
        <w:tab/>
        <w:t xml:space="preserve">Shall promptly notify the Counter-Party of the amount by which its Financial Security must be increased and allow it until 1500 on the next Bank Business Day from the date on which ERCOT delivered Notification to increase the Financial Security.  </w:t>
      </w:r>
    </w:p>
    <w:p w14:paraId="0C148D81" w14:textId="77777777" w:rsidR="001B1951" w:rsidRPr="00887C6A" w:rsidRDefault="001B1951" w:rsidP="001B1951">
      <w:pPr>
        <w:pStyle w:val="List2"/>
      </w:pPr>
      <w:r w:rsidRPr="00887C6A">
        <w:t>(b)</w:t>
      </w:r>
      <w:r w:rsidRPr="00887C6A">
        <w:tab/>
        <w:t>If sufficient Financial Security is not received by 1500 on the next Bank Business Day, ERCOT shall void all of the Counter-Party’s bids and offers in the CRR Auction and rerun the CRR Auction without that Counter-Party’s activity.</w:t>
      </w:r>
    </w:p>
    <w:p w14:paraId="0B8557BF" w14:textId="77777777" w:rsidR="001B1951" w:rsidRPr="00887C6A" w:rsidRDefault="001B1951" w:rsidP="001B1951">
      <w:pPr>
        <w:pStyle w:val="List"/>
        <w:ind w:left="1440"/>
      </w:pPr>
      <w:r w:rsidRPr="00887C6A">
        <w:t>(c)</w:t>
      </w:r>
      <w:r w:rsidRPr="00887C6A">
        <w:tab/>
        <w:t xml:space="preserve">ERCOT shall award CRRs in quantities truncated to the nearest tenth MW (0.1 MW). </w:t>
      </w:r>
    </w:p>
    <w:p w14:paraId="1583F19D" w14:textId="77777777" w:rsidR="001B1951" w:rsidRPr="00887C6A" w:rsidRDefault="001B1951" w:rsidP="001B1951">
      <w:pPr>
        <w:pStyle w:val="List"/>
        <w:ind w:left="1440"/>
      </w:pPr>
      <w:r w:rsidRPr="00887C6A">
        <w:lastRenderedPageBreak/>
        <w:t>(d)</w:t>
      </w:r>
      <w:r w:rsidRPr="00887C6A">
        <w:tab/>
        <w:t xml:space="preserve">The </w:t>
      </w:r>
      <w:smartTag w:uri="urn:schemas-microsoft-com:office:smarttags" w:element="stockticker">
        <w:r w:rsidRPr="00887C6A">
          <w:t>CRR</w:t>
        </w:r>
      </w:smartTag>
      <w:r w:rsidRPr="00887C6A">
        <w:t xml:space="preserve"> clearing price is equal to the corresponding Shadow Price for that </w:t>
      </w:r>
      <w:smartTag w:uri="urn:schemas-microsoft-com:office:smarttags" w:element="stockticker">
        <w:r w:rsidRPr="00887C6A">
          <w:t>CRR</w:t>
        </w:r>
      </w:smartTag>
      <w:r w:rsidRPr="00887C6A">
        <w:t xml:space="preserve"> product.</w:t>
      </w:r>
    </w:p>
    <w:p w14:paraId="01D8C27F" w14:textId="77777777" w:rsidR="001B1951" w:rsidRDefault="001B1951" w:rsidP="001B1951">
      <w:pPr>
        <w:pStyle w:val="List"/>
        <w:ind w:left="1440"/>
      </w:pPr>
      <w:r w:rsidRPr="00887C6A">
        <w:t>(e)</w:t>
      </w:r>
      <w:r w:rsidRPr="00887C6A">
        <w:tab/>
      </w:r>
      <w:r>
        <w:t>Except as noted in paragraph (f) below, w</w:t>
      </w:r>
      <w:r w:rsidRPr="00887C6A">
        <w:t xml:space="preserve">hen a </w:t>
      </w:r>
      <w:smartTag w:uri="urn:schemas-microsoft-com:office:smarttags" w:element="stockticker">
        <w:r w:rsidRPr="00887C6A">
          <w:t>CRR</w:t>
        </w:r>
      </w:smartTag>
      <w:r w:rsidRPr="00887C6A">
        <w:t xml:space="preserve"> Account Holder is awarded CRRs as a result of a </w:t>
      </w:r>
      <w:smartTag w:uri="urn:schemas-microsoft-com:office:smarttags" w:element="stockticker">
        <w:r w:rsidRPr="00887C6A">
          <w:t>CRR</w:t>
        </w:r>
      </w:smartTag>
      <w:r w:rsidRPr="00887C6A">
        <w:t xml:space="preserve"> Auction, the CRRs do not become the property of the winning </w:t>
      </w:r>
      <w:smartTag w:uri="urn:schemas-microsoft-com:office:smarttags" w:element="stockticker">
        <w:r w:rsidRPr="00887C6A">
          <w:t>CRR</w:t>
        </w:r>
      </w:smartTag>
      <w:r w:rsidRPr="00887C6A">
        <w:t xml:space="preserve"> Account Holder, and the CRRs may not be placed in their </w:t>
      </w:r>
      <w:smartTag w:uri="urn:schemas-microsoft-com:office:smarttags" w:element="stockticker">
        <w:r w:rsidRPr="00887C6A">
          <w:t>CRR</w:t>
        </w:r>
      </w:smartTag>
      <w:r w:rsidRPr="00887C6A">
        <w:t xml:space="preserve"> accounts, until the required </w:t>
      </w:r>
      <w:smartTag w:uri="urn:schemas-microsoft-com:office:smarttags" w:element="stockticker">
        <w:r w:rsidRPr="00887C6A">
          <w:t>CRR</w:t>
        </w:r>
      </w:smartTag>
      <w:r w:rsidRPr="00887C6A">
        <w:t xml:space="preserve"> Invoice has been paid.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1B1951" w:rsidRPr="00887C6A" w14:paraId="734792A6" w14:textId="77777777" w:rsidTr="00FC27B0">
        <w:tc>
          <w:tcPr>
            <w:tcW w:w="9576" w:type="dxa"/>
            <w:shd w:val="pct12" w:color="auto" w:fill="auto"/>
          </w:tcPr>
          <w:p w14:paraId="73AA26EC" w14:textId="77777777" w:rsidR="001B1951" w:rsidRDefault="001B1951" w:rsidP="00FC27B0">
            <w:pPr>
              <w:pStyle w:val="BodyTextNumbered"/>
              <w:spacing w:before="120"/>
              <w:ind w:left="0" w:firstLine="0"/>
              <w:rPr>
                <w:b/>
                <w:i/>
                <w:iCs w:val="0"/>
                <w:szCs w:val="24"/>
              </w:rPr>
            </w:pPr>
            <w:r w:rsidRPr="00887C6A">
              <w:rPr>
                <w:b/>
                <w:i/>
                <w:iCs w:val="0"/>
                <w:szCs w:val="24"/>
              </w:rPr>
              <w:t>[NPRR</w:t>
            </w:r>
            <w:r>
              <w:rPr>
                <w:b/>
                <w:i/>
                <w:iCs w:val="0"/>
                <w:szCs w:val="24"/>
              </w:rPr>
              <w:t>1023</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(e) above with the following </w:t>
            </w:r>
            <w:r w:rsidRPr="00887C6A">
              <w:rPr>
                <w:b/>
                <w:i/>
                <w:iCs w:val="0"/>
                <w:szCs w:val="24"/>
              </w:rPr>
              <w:t>upon system implementation:]</w:t>
            </w:r>
          </w:p>
          <w:p w14:paraId="61A4330E" w14:textId="77777777" w:rsidR="001B1951" w:rsidRPr="005A400F" w:rsidRDefault="001B1951" w:rsidP="00FC27B0">
            <w:pPr>
              <w:spacing w:after="240"/>
              <w:ind w:left="1440" w:hanging="720"/>
            </w:pPr>
            <w:r w:rsidRPr="006B3D12">
              <w:t>(e)</w:t>
            </w:r>
            <w:r w:rsidRPr="006B3D12">
              <w:tab/>
            </w:r>
            <w:r>
              <w:t>W</w:t>
            </w:r>
            <w:r w:rsidRPr="006B3D12">
              <w:t xml:space="preserve">hen a </w:t>
            </w:r>
            <w:smartTag w:uri="urn:schemas-microsoft-com:office:smarttags" w:element="stockticker">
              <w:r w:rsidRPr="006B3D12">
                <w:t>CRR</w:t>
              </w:r>
            </w:smartTag>
            <w:r w:rsidRPr="006B3D12">
              <w:t xml:space="preserve"> Account Holder is awarded CRRs as a result of a </w:t>
            </w:r>
            <w:smartTag w:uri="urn:schemas-microsoft-com:office:smarttags" w:element="stockticker">
              <w:r w:rsidRPr="006B3D12">
                <w:t>CRR</w:t>
              </w:r>
            </w:smartTag>
            <w:r w:rsidRPr="006B3D12">
              <w:t xml:space="preserve"> Auction, the CRRs do not become the property of the winning </w:t>
            </w:r>
            <w:smartTag w:uri="urn:schemas-microsoft-com:office:smarttags" w:element="stockticker">
              <w:r w:rsidRPr="006B3D12">
                <w:t>CRR</w:t>
              </w:r>
            </w:smartTag>
            <w:r w:rsidRPr="006B3D12">
              <w:t xml:space="preserve"> Account Holder, and the CRRs may not be placed in their </w:t>
            </w:r>
            <w:smartTag w:uri="urn:schemas-microsoft-com:office:smarttags" w:element="stockticker">
              <w:r w:rsidRPr="006B3D12">
                <w:t>CRR</w:t>
              </w:r>
            </w:smartTag>
            <w:r w:rsidRPr="006B3D12">
              <w:t xml:space="preserve"> accounts, until the required </w:t>
            </w:r>
            <w:smartTag w:uri="urn:schemas-microsoft-com:office:smarttags" w:element="stockticker">
              <w:r w:rsidRPr="006B3D12">
                <w:t>CRR</w:t>
              </w:r>
            </w:smartTag>
            <w:r w:rsidRPr="006B3D12">
              <w:t xml:space="preserve"> Invoice has been paid</w:t>
            </w:r>
            <w:r>
              <w:t>.</w:t>
            </w:r>
          </w:p>
        </w:tc>
      </w:tr>
    </w:tbl>
    <w:p w14:paraId="1BD1E018" w14:textId="77777777" w:rsidR="001B1951" w:rsidRPr="00887C6A" w:rsidRDefault="001B1951" w:rsidP="001B1951">
      <w:pPr>
        <w:spacing w:before="240" w:after="240"/>
        <w:ind w:left="1440" w:hanging="720"/>
      </w:pPr>
      <w:r w:rsidRPr="00AD078D">
        <w:t>(f)</w:t>
      </w:r>
      <w:r w:rsidRPr="00AD078D">
        <w:tab/>
        <w:t xml:space="preserve">Following a one-time auction of CRRs pursuant to Section 16.11.6.1.4, Repossession of CRRs by ERCOT, or Section 16.11.6.1.5, Declaration of Forfeit of CRRs, the CRRs may be placed in the account of the winning CRR Account Holder immediately upon determination of the winning bidder if the post-auction collateral requirement is satisfied and if ERCOT determines that the transfer is required to ensure the correctness of the inventory for any subsequent CRR Auction.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1B1951" w:rsidRPr="00887C6A" w14:paraId="488A2824" w14:textId="77777777" w:rsidTr="00FC27B0">
        <w:tc>
          <w:tcPr>
            <w:tcW w:w="9576" w:type="dxa"/>
            <w:shd w:val="pct12" w:color="auto" w:fill="auto"/>
          </w:tcPr>
          <w:p w14:paraId="5D8EC0E0" w14:textId="77777777" w:rsidR="001B1951" w:rsidRPr="005A400F" w:rsidRDefault="001B1951" w:rsidP="00FC27B0">
            <w:pPr>
              <w:pStyle w:val="BodyTextNumbered"/>
              <w:spacing w:before="120"/>
              <w:ind w:left="0" w:firstLine="0"/>
              <w:rPr>
                <w:b/>
                <w:i/>
                <w:iCs w:val="0"/>
                <w:szCs w:val="24"/>
              </w:rPr>
            </w:pPr>
            <w:r w:rsidRPr="00887C6A">
              <w:rPr>
                <w:b/>
                <w:i/>
                <w:iCs w:val="0"/>
                <w:szCs w:val="24"/>
              </w:rPr>
              <w:t>[NPRR</w:t>
            </w:r>
            <w:r>
              <w:rPr>
                <w:b/>
                <w:i/>
                <w:iCs w:val="0"/>
                <w:szCs w:val="24"/>
              </w:rPr>
              <w:t>1023</w:t>
            </w:r>
            <w:r w:rsidRPr="00887C6A">
              <w:rPr>
                <w:b/>
                <w:i/>
                <w:iCs w:val="0"/>
                <w:szCs w:val="24"/>
              </w:rPr>
              <w:t xml:space="preserve">:  </w:t>
            </w:r>
            <w:r>
              <w:rPr>
                <w:b/>
                <w:i/>
                <w:iCs w:val="0"/>
                <w:szCs w:val="24"/>
              </w:rPr>
              <w:t xml:space="preserve">Delete </w:t>
            </w:r>
            <w:r w:rsidRPr="00887C6A">
              <w:rPr>
                <w:b/>
                <w:i/>
                <w:iCs w:val="0"/>
                <w:szCs w:val="24"/>
              </w:rPr>
              <w:t>paragraph</w:t>
            </w:r>
            <w:r>
              <w:rPr>
                <w:b/>
                <w:i/>
                <w:iCs w:val="0"/>
                <w:szCs w:val="24"/>
              </w:rPr>
              <w:t xml:space="preserve"> (f) above </w:t>
            </w:r>
            <w:r w:rsidRPr="00887C6A">
              <w:rPr>
                <w:b/>
                <w:i/>
                <w:iCs w:val="0"/>
                <w:szCs w:val="24"/>
              </w:rPr>
              <w:t>upon system implementation</w:t>
            </w:r>
            <w:r>
              <w:rPr>
                <w:b/>
                <w:i/>
                <w:iCs w:val="0"/>
                <w:szCs w:val="24"/>
              </w:rPr>
              <w:t>.</w:t>
            </w:r>
            <w:r w:rsidRPr="00887C6A">
              <w:rPr>
                <w:b/>
                <w:i/>
                <w:iCs w:val="0"/>
                <w:szCs w:val="24"/>
              </w:rPr>
              <w:t>]</w:t>
            </w:r>
          </w:p>
        </w:tc>
      </w:tr>
    </w:tbl>
    <w:p w14:paraId="7732D3F4" w14:textId="77777777" w:rsidR="001B1951" w:rsidRPr="00887C6A" w:rsidRDefault="001B1951" w:rsidP="001B1951">
      <w:pPr>
        <w:pStyle w:val="BodyTextNumbered"/>
        <w:spacing w:before="240"/>
      </w:pPr>
      <w:r w:rsidRPr="00887C6A">
        <w:t>(5)</w:t>
      </w:r>
      <w:r w:rsidRPr="00887C6A">
        <w:tab/>
        <w:t xml:space="preserve">ERCOT shall use a linear programming auction engine model for each </w:t>
      </w:r>
      <w:smartTag w:uri="urn:schemas-microsoft-com:office:smarttags" w:element="stockticker">
        <w:r w:rsidRPr="00887C6A">
          <w:t>CRR</w:t>
        </w:r>
      </w:smartTag>
      <w:r w:rsidRPr="00887C6A">
        <w:t xml:space="preserve"> Auction that evaluates all </w:t>
      </w:r>
      <w:smartTag w:uri="urn:schemas-microsoft-com:office:smarttags" w:element="stockticker">
        <w:r w:rsidRPr="00887C6A">
          <w:t>CRR</w:t>
        </w:r>
      </w:smartTag>
      <w:r w:rsidRPr="00887C6A">
        <w:t xml:space="preserve"> Auction bids and </w:t>
      </w:r>
      <w:smartTag w:uri="urn:schemas-microsoft-com:office:smarttags" w:element="stockticker">
        <w:r w:rsidRPr="00887C6A">
          <w:t>CRR</w:t>
        </w:r>
      </w:smartTag>
      <w:r w:rsidRPr="00887C6A">
        <w:t xml:space="preserve"> Auction offers submitted, and selects a combination of </w:t>
      </w:r>
      <w:smartTag w:uri="urn:schemas-microsoft-com:office:smarttags" w:element="stockticker">
        <w:r w:rsidRPr="00887C6A">
          <w:t>CRR</w:t>
        </w:r>
      </w:smartTag>
      <w:r w:rsidRPr="00887C6A">
        <w:t xml:space="preserve"> Auction bids and </w:t>
      </w:r>
      <w:smartTag w:uri="urn:schemas-microsoft-com:office:smarttags" w:element="stockticker">
        <w:r w:rsidRPr="00887C6A">
          <w:t>CRR</w:t>
        </w:r>
      </w:smartTag>
      <w:r w:rsidRPr="00887C6A">
        <w:t xml:space="preserve"> Auction offers that:</w:t>
      </w:r>
    </w:p>
    <w:p w14:paraId="73FA208A" w14:textId="77777777" w:rsidR="001B1951" w:rsidRPr="00887C6A" w:rsidRDefault="001B1951" w:rsidP="001B1951">
      <w:pPr>
        <w:pStyle w:val="List"/>
        <w:ind w:left="1440"/>
      </w:pPr>
      <w:r w:rsidRPr="00887C6A">
        <w:t>(a)</w:t>
      </w:r>
      <w:r w:rsidRPr="00887C6A">
        <w:tab/>
        <w:t>Makes the solution simultaneously feasible within the limits of the ERCOT network capability over the auction term; and</w:t>
      </w:r>
    </w:p>
    <w:p w14:paraId="5DBF335C" w14:textId="77777777" w:rsidR="001B1951" w:rsidRPr="00887C6A" w:rsidRDefault="001B1951" w:rsidP="001B1951">
      <w:pPr>
        <w:pStyle w:val="List"/>
        <w:ind w:left="1440"/>
      </w:pPr>
      <w:r w:rsidRPr="00887C6A">
        <w:t>(b)</w:t>
      </w:r>
      <w:r w:rsidRPr="00887C6A">
        <w:tab/>
        <w:t xml:space="preserve">Maximizes the objective function, which is equal to the total economic value (as expressed in the </w:t>
      </w:r>
      <w:smartTag w:uri="urn:schemas-microsoft-com:office:smarttags" w:element="stockticker">
        <w:r w:rsidRPr="00887C6A">
          <w:t>CRR</w:t>
        </w:r>
      </w:smartTag>
      <w:r w:rsidRPr="00887C6A">
        <w:t xml:space="preserve"> Auction bids) of the awarded </w:t>
      </w:r>
      <w:smartTag w:uri="urn:schemas-microsoft-com:office:smarttags" w:element="stockticker">
        <w:r w:rsidRPr="00887C6A">
          <w:t>CRR</w:t>
        </w:r>
      </w:smartTag>
      <w:r w:rsidRPr="00887C6A">
        <w:t xml:space="preserve"> Auction bids, less the total economic cost (as expressed in </w:t>
      </w:r>
      <w:smartTag w:uri="urn:schemas-microsoft-com:office:smarttags" w:element="stockticker">
        <w:r w:rsidRPr="00887C6A">
          <w:t>CRR</w:t>
        </w:r>
      </w:smartTag>
      <w:r w:rsidRPr="00887C6A">
        <w:t xml:space="preserve"> Auction offers) of the awarded </w:t>
      </w:r>
      <w:smartTag w:uri="urn:schemas-microsoft-com:office:smarttags" w:element="stockticker">
        <w:r w:rsidRPr="00887C6A">
          <w:t>CRR</w:t>
        </w:r>
      </w:smartTag>
      <w:r w:rsidRPr="00887C6A">
        <w:t xml:space="preserve"> Auction offers, while observing all applicable constraints.</w:t>
      </w:r>
    </w:p>
    <w:p w14:paraId="0B22398D" w14:textId="77777777" w:rsidR="001B1951" w:rsidRPr="00887C6A" w:rsidRDefault="001B1951" w:rsidP="001B1951">
      <w:pPr>
        <w:pStyle w:val="BodyTextNumbered"/>
      </w:pPr>
      <w:r w:rsidRPr="00887C6A">
        <w:t>(6)</w:t>
      </w:r>
      <w:r w:rsidRPr="00887C6A">
        <w:tab/>
      </w:r>
      <w:r>
        <w:t>The CRR Network Model must, to the extent practicable, reflect the continuous and post-contingency system operating limits and operational procedures (i.e., Remedial Action Schemes (RASs), Automatic Mitigation Plans (AMPs) and Remedial Action Plans (RAPs)) in the Network Operations Model used by ERCOT during Real-Time operations, as discussed below in Section 7.5.5.4, Simultaneous Feasibility Test.</w:t>
      </w:r>
    </w:p>
    <w:p w14:paraId="3B0683A1" w14:textId="77777777" w:rsidR="001B1951" w:rsidRPr="00887C6A" w:rsidRDefault="001B1951" w:rsidP="001B1951">
      <w:pPr>
        <w:pStyle w:val="BodyTextNumbered"/>
      </w:pPr>
      <w:r w:rsidRPr="00887C6A">
        <w:lastRenderedPageBreak/>
        <w:t>(7)</w:t>
      </w:r>
      <w:r w:rsidRPr="00887C6A">
        <w:tab/>
        <w:t xml:space="preserve">Once a </w:t>
      </w:r>
      <w:smartTag w:uri="urn:schemas-microsoft-com:office:smarttags" w:element="stockticker">
        <w:r w:rsidRPr="00887C6A">
          <w:t>CRR</w:t>
        </w:r>
      </w:smartTag>
      <w:r w:rsidRPr="00887C6A">
        <w:t xml:space="preserve"> Auction is complete, ERCOT shall archive and keep the </w:t>
      </w:r>
      <w:smartTag w:uri="urn:schemas-microsoft-com:office:smarttags" w:element="stockticker">
        <w:r w:rsidRPr="00887C6A">
          <w:t>CRR</w:t>
        </w:r>
      </w:smartTag>
      <w:r w:rsidRPr="00887C6A">
        <w:t xml:space="preserve"> Auction system and all models used to finalize the </w:t>
      </w:r>
      <w:smartTag w:uri="urn:schemas-microsoft-com:office:smarttags" w:element="stockticker">
        <w:r w:rsidRPr="00887C6A">
          <w:t>CRR</w:t>
        </w:r>
      </w:smartTag>
      <w:r w:rsidRPr="00887C6A">
        <w:t xml:space="preserve"> Auction results under ERCOT’s data retention policy as that policy applies to data that may be needed to resolve requests for billing adjustments under applicable billing adjustment procedures.</w:t>
      </w:r>
    </w:p>
    <w:p w14:paraId="03F4942E" w14:textId="77777777" w:rsidR="001B1951" w:rsidRPr="00887C6A" w:rsidRDefault="001B1951" w:rsidP="001B1951">
      <w:pPr>
        <w:pStyle w:val="BodyTextNumbered"/>
      </w:pPr>
      <w:r w:rsidRPr="00887C6A">
        <w:t>(8)</w:t>
      </w:r>
      <w:r w:rsidRPr="00887C6A">
        <w:tab/>
        <w:t>Once a CRR Auction is complete, ERCOT will make available on the MIS Certified Area each active CRR Account Holder’s credit exposure calculated within the CRR Auction process (as defined in paragraph (3) above).</w:t>
      </w:r>
    </w:p>
    <w:p w14:paraId="52DB746E" w14:textId="77777777" w:rsidR="001B1951" w:rsidRPr="00341696" w:rsidRDefault="001B1951" w:rsidP="001B1951">
      <w:pPr>
        <w:keepNext/>
        <w:widowControl w:val="0"/>
        <w:tabs>
          <w:tab w:val="left" w:pos="1260"/>
        </w:tabs>
        <w:spacing w:before="240" w:after="240"/>
        <w:ind w:left="1267" w:hanging="1267"/>
        <w:outlineLvl w:val="3"/>
        <w:rPr>
          <w:b/>
          <w:bCs/>
          <w:snapToGrid w:val="0"/>
        </w:rPr>
      </w:pPr>
      <w:bookmarkStart w:id="266" w:name="_Toc390438970"/>
      <w:bookmarkStart w:id="267" w:name="_Toc405897668"/>
      <w:bookmarkStart w:id="268" w:name="_Toc415055772"/>
      <w:bookmarkStart w:id="269" w:name="_Toc415055898"/>
      <w:bookmarkStart w:id="270" w:name="_Toc415055997"/>
      <w:bookmarkStart w:id="271" w:name="_Toc415056098"/>
      <w:bookmarkStart w:id="272" w:name="_Toc184623038"/>
      <w:r w:rsidRPr="00341696">
        <w:rPr>
          <w:b/>
          <w:bCs/>
          <w:snapToGrid w:val="0"/>
        </w:rPr>
        <w:t>16.11.4.5</w:t>
      </w:r>
      <w:r w:rsidRPr="00341696">
        <w:rPr>
          <w:b/>
          <w:bCs/>
          <w:snapToGrid w:val="0"/>
        </w:rPr>
        <w:tab/>
        <w:t>Determination of the Counter-Party Future Credit Exposure</w:t>
      </w:r>
      <w:bookmarkEnd w:id="266"/>
      <w:bookmarkEnd w:id="267"/>
      <w:bookmarkEnd w:id="268"/>
      <w:bookmarkEnd w:id="269"/>
      <w:bookmarkEnd w:id="270"/>
      <w:bookmarkEnd w:id="271"/>
      <w:bookmarkEnd w:id="272"/>
    </w:p>
    <w:p w14:paraId="480E7634" w14:textId="77777777" w:rsidR="001B1951" w:rsidRDefault="001B1951" w:rsidP="001B1951">
      <w:pPr>
        <w:pStyle w:val="BodyText"/>
        <w:tabs>
          <w:tab w:val="left" w:pos="720"/>
        </w:tabs>
        <w:ind w:left="720" w:hanging="720"/>
      </w:pPr>
      <w:r w:rsidRPr="00341696">
        <w:t>(1)</w:t>
      </w:r>
      <w:r w:rsidRPr="00341696">
        <w:tab/>
        <w:t xml:space="preserve">ERCOT shall monitor and calculate the Counter-Party’s FCE for all </w:t>
      </w:r>
      <w:r>
        <w:t>the CRR Account Holders represented by</w:t>
      </w:r>
      <w:r w:rsidRPr="00341696">
        <w:t xml:space="preserve"> the Counter-Party as </w:t>
      </w:r>
      <w:r>
        <w:t>CRR O</w:t>
      </w:r>
      <w:r w:rsidRPr="00341696">
        <w:t>wner of record at ERCOT</w:t>
      </w:r>
      <w:r w:rsidRPr="00891D7E">
        <w:t>.</w:t>
      </w:r>
      <w:r>
        <w:t xml:space="preserve"> </w:t>
      </w:r>
    </w:p>
    <w:p w14:paraId="6DD9855A" w14:textId="77777777" w:rsidR="001B1951" w:rsidRPr="002475CE" w:rsidRDefault="001B1951" w:rsidP="001B1951">
      <w:pPr>
        <w:pStyle w:val="Instructions"/>
        <w:spacing w:after="0"/>
        <w:ind w:left="720"/>
        <w:rPr>
          <w:i w:val="0"/>
        </w:rPr>
      </w:pPr>
      <w:r w:rsidRPr="002475CE">
        <w:rPr>
          <w:i w:val="0"/>
          <w:lang w:val="it-IT"/>
        </w:rPr>
        <w:t xml:space="preserve">FCE </w:t>
      </w:r>
      <w:r>
        <w:rPr>
          <w:rFonts w:ascii="Times New Roman Bold" w:hAnsi="Times New Roman Bold"/>
          <w:vertAlign w:val="subscript"/>
          <w:lang w:val="it-IT"/>
        </w:rPr>
        <w:t>a</w:t>
      </w:r>
      <w:r w:rsidRPr="002475CE">
        <w:rPr>
          <w:i w:val="0"/>
          <w:lang w:val="it-IT"/>
        </w:rPr>
        <w:t xml:space="preserve">  =  FCEOBL </w:t>
      </w:r>
      <w:r>
        <w:rPr>
          <w:rFonts w:ascii="Times New Roman Bold" w:hAnsi="Times New Roman Bold"/>
          <w:vertAlign w:val="subscript"/>
          <w:lang w:val="it-IT"/>
        </w:rPr>
        <w:t>a</w:t>
      </w:r>
      <w:r w:rsidRPr="002475CE">
        <w:rPr>
          <w:i w:val="0"/>
          <w:lang w:val="it-IT"/>
        </w:rPr>
        <w:t xml:space="preserve"> + FCEOPT </w:t>
      </w:r>
      <w:r>
        <w:rPr>
          <w:rFonts w:ascii="Times New Roman Bold" w:hAnsi="Times New Roman Bold"/>
          <w:vertAlign w:val="subscript"/>
          <w:lang w:val="it-IT"/>
        </w:rPr>
        <w:t>a</w:t>
      </w:r>
      <w:r w:rsidRPr="00D36347">
        <w:rPr>
          <w:rFonts w:ascii="Times New Roman Bold" w:hAnsi="Times New Roman Bold"/>
          <w:vertAlign w:val="subscript"/>
          <w:lang w:val="it-IT"/>
        </w:rPr>
        <w:t xml:space="preserve"> </w:t>
      </w:r>
    </w:p>
    <w:p w14:paraId="4CDDAD14" w14:textId="77777777" w:rsidR="001B1951" w:rsidRPr="00FA6425" w:rsidRDefault="001B1951" w:rsidP="001B1951">
      <w:pPr>
        <w:pStyle w:val="ListIntroduction"/>
        <w:spacing w:after="0"/>
      </w:pPr>
    </w:p>
    <w:p w14:paraId="6F45BAF2" w14:textId="77777777" w:rsidR="001B1951" w:rsidRPr="00FA6425" w:rsidRDefault="001B1951" w:rsidP="001B1951">
      <w:pPr>
        <w:pStyle w:val="ListIntroduction"/>
        <w:spacing w:after="0"/>
      </w:pPr>
      <w:r w:rsidRPr="00FA6425">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739"/>
        <w:gridCol w:w="6948"/>
      </w:tblGrid>
      <w:tr w:rsidR="001B1951" w14:paraId="69E6D948" w14:textId="77777777" w:rsidTr="00FC27B0">
        <w:trPr>
          <w:cantSplit/>
          <w:trHeight w:val="351"/>
          <w:tblHeader/>
        </w:trPr>
        <w:tc>
          <w:tcPr>
            <w:tcW w:w="0" w:type="auto"/>
          </w:tcPr>
          <w:p w14:paraId="6121B838" w14:textId="77777777" w:rsidR="001B1951" w:rsidRDefault="001B1951" w:rsidP="00FC27B0">
            <w:pPr>
              <w:pStyle w:val="TableHead"/>
            </w:pPr>
            <w:r>
              <w:t>Variable</w:t>
            </w:r>
          </w:p>
        </w:tc>
        <w:tc>
          <w:tcPr>
            <w:tcW w:w="739" w:type="dxa"/>
          </w:tcPr>
          <w:p w14:paraId="65A5222B" w14:textId="77777777" w:rsidR="001B1951" w:rsidRDefault="001B1951" w:rsidP="00FC27B0">
            <w:pPr>
              <w:pStyle w:val="TableHead"/>
            </w:pPr>
            <w:r>
              <w:t>Unit</w:t>
            </w:r>
          </w:p>
        </w:tc>
        <w:tc>
          <w:tcPr>
            <w:tcW w:w="6948" w:type="dxa"/>
          </w:tcPr>
          <w:p w14:paraId="0B1CC60F" w14:textId="77777777" w:rsidR="001B1951" w:rsidRDefault="001B1951" w:rsidP="00FC27B0">
            <w:pPr>
              <w:pStyle w:val="TableHead"/>
            </w:pPr>
            <w:r>
              <w:t>Description</w:t>
            </w:r>
          </w:p>
        </w:tc>
      </w:tr>
      <w:tr w:rsidR="001B1951" w14:paraId="225B7BB3" w14:textId="77777777" w:rsidTr="00FC27B0">
        <w:trPr>
          <w:trHeight w:val="260"/>
        </w:trPr>
        <w:tc>
          <w:tcPr>
            <w:tcW w:w="0" w:type="auto"/>
          </w:tcPr>
          <w:p w14:paraId="582A82F6" w14:textId="77777777" w:rsidR="001B1951" w:rsidRDefault="001B1951" w:rsidP="00FC27B0">
            <w:pPr>
              <w:pStyle w:val="TableBody"/>
            </w:pPr>
            <w:r>
              <w:t xml:space="preserve">FCE </w:t>
            </w:r>
            <w:r>
              <w:rPr>
                <w:rFonts w:ascii="Times New Roman Bold" w:hAnsi="Times New Roman Bold"/>
                <w:i/>
                <w:vertAlign w:val="subscript"/>
              </w:rPr>
              <w:t>a</w:t>
            </w:r>
          </w:p>
        </w:tc>
        <w:tc>
          <w:tcPr>
            <w:tcW w:w="739" w:type="dxa"/>
          </w:tcPr>
          <w:p w14:paraId="71EEEF1B" w14:textId="77777777" w:rsidR="001B1951" w:rsidRDefault="001B1951" w:rsidP="00FC27B0">
            <w:pPr>
              <w:pStyle w:val="TableBody"/>
            </w:pPr>
            <w:r>
              <w:t>$</w:t>
            </w:r>
          </w:p>
        </w:tc>
        <w:tc>
          <w:tcPr>
            <w:tcW w:w="6948" w:type="dxa"/>
          </w:tcPr>
          <w:p w14:paraId="7657D38B" w14:textId="77777777" w:rsidR="001B1951" w:rsidRDefault="001B1951" w:rsidP="00FC27B0">
            <w:pPr>
              <w:pStyle w:val="TableBody"/>
            </w:pPr>
            <w:r w:rsidRPr="00B67540">
              <w:rPr>
                <w:i/>
              </w:rPr>
              <w:t>Future Credit Exposure</w:t>
            </w:r>
            <w:r>
              <w:t xml:space="preserve"> for all CRRs held by </w:t>
            </w:r>
            <w:r w:rsidRPr="00545E0B">
              <w:rPr>
                <w:i/>
              </w:rPr>
              <w:t>all CRR Account Holders</w:t>
            </w:r>
            <w:r>
              <w:t xml:space="preserve"> represented by the Counter-Party.</w:t>
            </w:r>
          </w:p>
        </w:tc>
      </w:tr>
      <w:tr w:rsidR="001B1951" w14:paraId="16F5A10A" w14:textId="77777777" w:rsidTr="00FC27B0">
        <w:trPr>
          <w:trHeight w:val="611"/>
        </w:trPr>
        <w:tc>
          <w:tcPr>
            <w:tcW w:w="0" w:type="auto"/>
          </w:tcPr>
          <w:p w14:paraId="2AA553C7" w14:textId="77777777" w:rsidR="001B1951" w:rsidRDefault="001B1951" w:rsidP="00FC27B0">
            <w:pPr>
              <w:pStyle w:val="TableBody"/>
            </w:pPr>
            <w:r>
              <w:t xml:space="preserve">FCEOBL </w:t>
            </w:r>
            <w:r>
              <w:rPr>
                <w:rFonts w:ascii="Times New Roman Bold" w:hAnsi="Times New Roman Bold"/>
                <w:i/>
                <w:vertAlign w:val="subscript"/>
              </w:rPr>
              <w:t>a</w:t>
            </w:r>
          </w:p>
        </w:tc>
        <w:tc>
          <w:tcPr>
            <w:tcW w:w="739" w:type="dxa"/>
          </w:tcPr>
          <w:p w14:paraId="238BB34A" w14:textId="77777777" w:rsidR="001B1951" w:rsidRDefault="001B1951" w:rsidP="00FC27B0">
            <w:pPr>
              <w:pStyle w:val="TableBody"/>
            </w:pPr>
            <w:r>
              <w:t>$</w:t>
            </w:r>
          </w:p>
        </w:tc>
        <w:tc>
          <w:tcPr>
            <w:tcW w:w="6948" w:type="dxa"/>
          </w:tcPr>
          <w:p w14:paraId="4169E7FD" w14:textId="77777777" w:rsidR="001B1951" w:rsidRPr="00B67540" w:rsidRDefault="001B1951" w:rsidP="00FC27B0">
            <w:pPr>
              <w:pStyle w:val="TableBody"/>
              <w:rPr>
                <w:iCs w:val="0"/>
              </w:rPr>
            </w:pPr>
            <w:r w:rsidRPr="00B67540">
              <w:rPr>
                <w:i/>
              </w:rPr>
              <w:t>Future Credit Exposure for PTP Obligations</w:t>
            </w:r>
            <w:r>
              <w:t xml:space="preserve"> for all PTP Obligations held by all CRR Account Holders represented by the Counter-Party as CRR Owner</w:t>
            </w:r>
            <w:r w:rsidRPr="00B67540">
              <w:rPr>
                <w:i/>
              </w:rPr>
              <w:t xml:space="preserve"> </w:t>
            </w:r>
            <w:r>
              <w:t xml:space="preserve">of record at ERCOT, for all Operating Days in the current operating month, Prompt Month, and all Forward Months. </w:t>
            </w:r>
          </w:p>
        </w:tc>
      </w:tr>
      <w:tr w:rsidR="001B1951" w14:paraId="333D44EC" w14:textId="77777777" w:rsidTr="00FC27B0">
        <w:trPr>
          <w:trHeight w:val="530"/>
        </w:trPr>
        <w:tc>
          <w:tcPr>
            <w:tcW w:w="0" w:type="auto"/>
          </w:tcPr>
          <w:p w14:paraId="682FC516" w14:textId="77777777" w:rsidR="001B1951" w:rsidRDefault="001B1951" w:rsidP="00FC27B0">
            <w:pPr>
              <w:pStyle w:val="TableBody"/>
            </w:pPr>
            <w:r>
              <w:t xml:space="preserve">FCEOPT </w:t>
            </w:r>
            <w:r>
              <w:rPr>
                <w:rFonts w:ascii="Times New Roman Bold" w:hAnsi="Times New Roman Bold"/>
                <w:i/>
                <w:vertAlign w:val="subscript"/>
              </w:rPr>
              <w:t>a</w:t>
            </w:r>
          </w:p>
        </w:tc>
        <w:tc>
          <w:tcPr>
            <w:tcW w:w="739" w:type="dxa"/>
          </w:tcPr>
          <w:p w14:paraId="0BA8CFA3" w14:textId="77777777" w:rsidR="001B1951" w:rsidRDefault="001B1951" w:rsidP="00FC27B0">
            <w:pPr>
              <w:pStyle w:val="TableBody"/>
            </w:pPr>
            <w:r>
              <w:t>$</w:t>
            </w:r>
          </w:p>
        </w:tc>
        <w:tc>
          <w:tcPr>
            <w:tcW w:w="6948" w:type="dxa"/>
          </w:tcPr>
          <w:p w14:paraId="6632503E" w14:textId="77777777" w:rsidR="001B1951" w:rsidRDefault="001B1951" w:rsidP="00FC27B0">
            <w:pPr>
              <w:pStyle w:val="TableBody"/>
            </w:pPr>
            <w:r w:rsidRPr="00B67540">
              <w:rPr>
                <w:i/>
              </w:rPr>
              <w:t>Future Credit Exposure for PTP Options</w:t>
            </w:r>
            <w:r>
              <w:t xml:space="preserve"> for all PTP Options held by all CRR Account Holders represented by the Counter-Party as CRR Owner</w:t>
            </w:r>
            <w:r w:rsidRPr="00B67540">
              <w:rPr>
                <w:i/>
              </w:rPr>
              <w:t xml:space="preserve"> </w:t>
            </w:r>
            <w:r>
              <w:t xml:space="preserve">of record at ERCOT, for all Operating Days remaining in the current operating month and Prompt Month. </w:t>
            </w:r>
          </w:p>
        </w:tc>
      </w:tr>
      <w:tr w:rsidR="001B1951" w14:paraId="4057662C" w14:textId="77777777" w:rsidTr="00FC27B0">
        <w:trPr>
          <w:trHeight w:val="350"/>
        </w:trPr>
        <w:tc>
          <w:tcPr>
            <w:tcW w:w="0" w:type="auto"/>
          </w:tcPr>
          <w:p w14:paraId="5089E8E0" w14:textId="77777777" w:rsidR="001B1951" w:rsidRPr="00D36347" w:rsidRDefault="001B1951" w:rsidP="00FC27B0">
            <w:pPr>
              <w:pStyle w:val="TableBody"/>
              <w:rPr>
                <w:i/>
              </w:rPr>
            </w:pPr>
            <w:r>
              <w:rPr>
                <w:i/>
              </w:rPr>
              <w:t>a</w:t>
            </w:r>
          </w:p>
        </w:tc>
        <w:tc>
          <w:tcPr>
            <w:tcW w:w="739" w:type="dxa"/>
          </w:tcPr>
          <w:p w14:paraId="55B7BCBB" w14:textId="77777777" w:rsidR="001B1951" w:rsidRDefault="001B1951" w:rsidP="00FC27B0">
            <w:pPr>
              <w:pStyle w:val="TableBody"/>
            </w:pPr>
            <w:r>
              <w:t>none</w:t>
            </w:r>
          </w:p>
        </w:tc>
        <w:tc>
          <w:tcPr>
            <w:tcW w:w="6948" w:type="dxa"/>
          </w:tcPr>
          <w:p w14:paraId="04D0263B" w14:textId="77777777" w:rsidR="001B1951" w:rsidRDefault="001B1951" w:rsidP="00FC27B0">
            <w:pPr>
              <w:pStyle w:val="TableBody"/>
            </w:pPr>
            <w:r>
              <w:t>All CRR Account Holders represented by the Counter-Party.</w:t>
            </w:r>
          </w:p>
        </w:tc>
      </w:tr>
    </w:tbl>
    <w:p w14:paraId="73F77D6C" w14:textId="77777777" w:rsidR="001B1951" w:rsidRPr="00341696" w:rsidRDefault="001B1951" w:rsidP="001B1951">
      <w:pPr>
        <w:tabs>
          <w:tab w:val="left" w:pos="720"/>
        </w:tabs>
        <w:spacing w:before="240" w:after="240"/>
        <w:ind w:left="720" w:hanging="720"/>
        <w:rPr>
          <w:b/>
          <w:bCs/>
          <w:iCs/>
        </w:rPr>
      </w:pPr>
      <w:r w:rsidRPr="00341696">
        <w:rPr>
          <w:iCs/>
        </w:rPr>
        <w:t>(2)</w:t>
      </w:r>
      <w:r w:rsidRPr="00341696">
        <w:rPr>
          <w:iCs/>
        </w:rPr>
        <w:tab/>
        <w:t xml:space="preserve">The Counter-Party’s FCE for PTP Obligations (FCEOBL) held by </w:t>
      </w:r>
      <w:r>
        <w:t xml:space="preserve">all CRR Account Holders represented by </w:t>
      </w:r>
      <w:r w:rsidRPr="00341696">
        <w:rPr>
          <w:iCs/>
        </w:rPr>
        <w:t xml:space="preserve">the Counter-Party as </w:t>
      </w:r>
      <w:r>
        <w:rPr>
          <w:iCs/>
        </w:rPr>
        <w:t>CRR O</w:t>
      </w:r>
      <w:r w:rsidRPr="00341696">
        <w:rPr>
          <w:iCs/>
        </w:rPr>
        <w:t xml:space="preserve">wner of record at ERCOT </w:t>
      </w:r>
      <w:r>
        <w:rPr>
          <w:iCs/>
        </w:rPr>
        <w:t xml:space="preserve">are </w:t>
      </w:r>
      <w:r w:rsidRPr="00341696">
        <w:rPr>
          <w:iCs/>
        </w:rPr>
        <w:t>calculated as follows:</w:t>
      </w:r>
    </w:p>
    <w:p w14:paraId="78939776" w14:textId="77777777" w:rsidR="001B1951" w:rsidRDefault="001B1951" w:rsidP="001B1951">
      <w:pPr>
        <w:tabs>
          <w:tab w:val="left" w:pos="1440"/>
          <w:tab w:val="left" w:pos="1800"/>
        </w:tabs>
        <w:spacing w:after="240"/>
        <w:ind w:left="720"/>
        <w:contextualSpacing/>
        <w:rPr>
          <w:b/>
        </w:rPr>
      </w:pPr>
      <w:r w:rsidRPr="00341696">
        <w:rPr>
          <w:b/>
          <w:iCs/>
        </w:rPr>
        <w:t xml:space="preserve">FCEOBL </w:t>
      </w:r>
      <w:r>
        <w:rPr>
          <w:rFonts w:ascii="Times New Roman Bold" w:hAnsi="Times New Roman Bold"/>
          <w:i/>
          <w:iCs/>
          <w:vertAlign w:val="subscript"/>
        </w:rPr>
        <w:t>a</w:t>
      </w:r>
      <w:r w:rsidRPr="00972D5D">
        <w:rPr>
          <w:iCs/>
        </w:rPr>
        <w:t xml:space="preserve"> </w:t>
      </w:r>
      <w:r w:rsidRPr="00341696">
        <w:rPr>
          <w:iCs/>
        </w:rPr>
        <w:tab/>
      </w:r>
      <w:r w:rsidRPr="00341696">
        <w:rPr>
          <w:b/>
          <w:iCs/>
        </w:rPr>
        <w:t>=</w:t>
      </w:r>
      <w:r w:rsidRPr="00341696">
        <w:rPr>
          <w:b/>
          <w:iCs/>
        </w:rPr>
        <w:tab/>
      </w:r>
      <w:r>
        <w:t>∑</w:t>
      </w:r>
      <w:r w:rsidRPr="00D36347">
        <w:rPr>
          <w:i/>
          <w:vertAlign w:val="subscript"/>
        </w:rPr>
        <w:t>m</w:t>
      </w:r>
      <w:r w:rsidRPr="00CE5CAA">
        <w:rPr>
          <w:b/>
        </w:rPr>
        <w:t xml:space="preserve"> </w:t>
      </w:r>
      <w:r w:rsidRPr="00E551AB">
        <w:rPr>
          <w:b/>
        </w:rPr>
        <w:t>[(∑</w:t>
      </w:r>
      <w:r w:rsidRPr="00D36347">
        <w:rPr>
          <w:b/>
          <w:i/>
          <w:vertAlign w:val="subscript"/>
        </w:rPr>
        <w:t>h</w:t>
      </w:r>
      <w:r w:rsidRPr="00E551AB">
        <w:rPr>
          <w:b/>
          <w:vertAlign w:val="subscript"/>
        </w:rPr>
        <w:t xml:space="preserve"> </w:t>
      </w:r>
      <w:r w:rsidRPr="00E551AB">
        <w:rPr>
          <w:b/>
        </w:rPr>
        <w:t>∑</w:t>
      </w:r>
      <w:r w:rsidRPr="00D36347">
        <w:rPr>
          <w:b/>
          <w:i/>
          <w:vertAlign w:val="subscript"/>
        </w:rPr>
        <w:t>j, k</w:t>
      </w:r>
      <w:r w:rsidRPr="00E551AB">
        <w:rPr>
          <w:b/>
          <w:vertAlign w:val="subscript"/>
        </w:rPr>
        <w:t xml:space="preserve"> </w:t>
      </w:r>
      <w:r w:rsidRPr="00E551AB">
        <w:rPr>
          <w:b/>
        </w:rPr>
        <w:t>NAOBLMW</w:t>
      </w:r>
      <w:r>
        <w:rPr>
          <w:b/>
        </w:rPr>
        <w:t xml:space="preserve"> </w:t>
      </w:r>
      <w:r w:rsidRPr="00D36347">
        <w:rPr>
          <w:b/>
          <w:i/>
          <w:vertAlign w:val="subscript"/>
        </w:rPr>
        <w:t>m, h, (j, k)</w:t>
      </w:r>
      <w:r>
        <w:rPr>
          <w:b/>
        </w:rPr>
        <w:t>)</w:t>
      </w:r>
      <w:r w:rsidRPr="00E551AB">
        <w:rPr>
          <w:b/>
        </w:rPr>
        <w:t xml:space="preserve"> * (</w:t>
      </w:r>
      <w:r>
        <w:rPr>
          <w:b/>
        </w:rPr>
        <w:t>-M</w:t>
      </w:r>
      <w:r w:rsidRPr="00E551AB">
        <w:rPr>
          <w:b/>
        </w:rPr>
        <w:t>in</w:t>
      </w:r>
      <w:r w:rsidRPr="00AD1A26">
        <w:rPr>
          <w:b/>
        </w:rPr>
        <w:t>(0,</w:t>
      </w:r>
      <w:r>
        <w:rPr>
          <w:b/>
        </w:rPr>
        <w:t xml:space="preserve"> PWA </w:t>
      </w:r>
      <w:r w:rsidRPr="00D36347">
        <w:rPr>
          <w:b/>
          <w:i/>
          <w:vertAlign w:val="subscript"/>
        </w:rPr>
        <w:t>ci100, m</w:t>
      </w:r>
      <w:r>
        <w:rPr>
          <w:b/>
        </w:rPr>
        <w:t>, PW</w:t>
      </w:r>
      <w:r w:rsidRPr="00E551AB">
        <w:rPr>
          <w:b/>
        </w:rPr>
        <w:t>ACP</w:t>
      </w:r>
      <w:r>
        <w:rPr>
          <w:b/>
        </w:rPr>
        <w:t xml:space="preserve"> </w:t>
      </w:r>
      <w:r w:rsidRPr="00D36347">
        <w:rPr>
          <w:b/>
          <w:i/>
          <w:vertAlign w:val="subscript"/>
        </w:rPr>
        <w:t>m</w:t>
      </w:r>
      <w:r w:rsidRPr="00E551AB">
        <w:rPr>
          <w:b/>
        </w:rPr>
        <w:t>)</w:t>
      </w:r>
      <w:r>
        <w:rPr>
          <w:b/>
        </w:rPr>
        <w:t>)</w:t>
      </w:r>
      <w:r w:rsidRPr="00E551AB">
        <w:rPr>
          <w:b/>
        </w:rPr>
        <w:t>]</w:t>
      </w:r>
    </w:p>
    <w:p w14:paraId="51267431" w14:textId="77777777" w:rsidR="001B1951" w:rsidRDefault="001B1951" w:rsidP="001B1951">
      <w:pPr>
        <w:tabs>
          <w:tab w:val="left" w:pos="1440"/>
          <w:tab w:val="left" w:pos="1800"/>
        </w:tabs>
        <w:spacing w:after="240"/>
        <w:ind w:left="720"/>
        <w:contextualSpacing/>
        <w:rPr>
          <w:b/>
        </w:rPr>
      </w:pPr>
    </w:p>
    <w:p w14:paraId="4B444C0C" w14:textId="77777777" w:rsidR="001B1951" w:rsidRDefault="001B1951" w:rsidP="001B1951">
      <w:pPr>
        <w:tabs>
          <w:tab w:val="left" w:pos="1440"/>
          <w:tab w:val="left" w:pos="1800"/>
        </w:tabs>
        <w:ind w:left="720"/>
        <w:contextualSpacing/>
        <w:rPr>
          <w:b/>
        </w:rPr>
      </w:pPr>
      <w:r w:rsidRPr="00920E6B">
        <w:rPr>
          <w:b/>
        </w:rPr>
        <w:t xml:space="preserve">PWACP </w:t>
      </w:r>
      <w:r w:rsidRPr="00D36347">
        <w:rPr>
          <w:b/>
          <w:i/>
          <w:vertAlign w:val="subscript"/>
        </w:rPr>
        <w:t>m</w:t>
      </w:r>
      <w:r w:rsidRPr="00920E6B">
        <w:rPr>
          <w:b/>
          <w:vertAlign w:val="subscript"/>
        </w:rPr>
        <w:t xml:space="preserve"> </w:t>
      </w:r>
      <w:r w:rsidRPr="00920E6B">
        <w:rPr>
          <w:b/>
          <w:vertAlign w:val="subscript"/>
        </w:rPr>
        <w:tab/>
      </w:r>
      <w:r w:rsidRPr="00920E6B">
        <w:rPr>
          <w:b/>
          <w:iCs/>
        </w:rPr>
        <w:t>=</w:t>
      </w:r>
      <w:r w:rsidRPr="00920E6B">
        <w:rPr>
          <w:b/>
          <w:vertAlign w:val="subscript"/>
        </w:rPr>
        <w:tab/>
      </w:r>
      <w:r w:rsidRPr="00920E6B">
        <w:rPr>
          <w:b/>
        </w:rPr>
        <w:t>∑</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vertAlign w:val="subscript"/>
        </w:rPr>
        <w:t xml:space="preserve"> </w:t>
      </w:r>
      <w:r w:rsidRPr="00920E6B">
        <w:rPr>
          <w:b/>
        </w:rPr>
        <w:t>* EACP</w:t>
      </w:r>
      <w:r w:rsidRPr="00920E6B">
        <w:rPr>
          <w:b/>
          <w:sz w:val="20"/>
          <w:vertAlign w:val="subscript"/>
        </w:rPr>
        <w:t xml:space="preserve"> </w:t>
      </w:r>
      <w:r w:rsidRPr="00D36347">
        <w:rPr>
          <w:b/>
          <w:i/>
          <w:vertAlign w:val="subscript"/>
        </w:rPr>
        <w:t>m, h, (j, k)</w:t>
      </w:r>
      <w:r w:rsidRPr="00920E6B">
        <w:rPr>
          <w:b/>
        </w:rPr>
        <w:t>] / ∑</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rPr>
        <w:t>]</w:t>
      </w:r>
    </w:p>
    <w:p w14:paraId="162656CE" w14:textId="77777777" w:rsidR="001B1951" w:rsidRPr="00341696" w:rsidRDefault="001B1951" w:rsidP="001B1951">
      <w:pPr>
        <w:tabs>
          <w:tab w:val="left" w:pos="1440"/>
          <w:tab w:val="left" w:pos="1800"/>
        </w:tabs>
        <w:ind w:left="720"/>
        <w:contextualSpacing/>
        <w:rPr>
          <w:b/>
          <w:iCs/>
        </w:rPr>
      </w:pPr>
    </w:p>
    <w:p w14:paraId="57DCECA2" w14:textId="77777777" w:rsidR="001B1951" w:rsidRPr="00341696" w:rsidRDefault="001B1951" w:rsidP="001B1951">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7"/>
        <w:gridCol w:w="739"/>
        <w:gridCol w:w="6574"/>
      </w:tblGrid>
      <w:tr w:rsidR="001B1951" w:rsidRPr="00341696" w14:paraId="2EE8917E" w14:textId="77777777" w:rsidTr="00FC27B0">
        <w:trPr>
          <w:cantSplit/>
          <w:trHeight w:val="351"/>
          <w:tblHeader/>
        </w:trPr>
        <w:tc>
          <w:tcPr>
            <w:tcW w:w="2069" w:type="dxa"/>
          </w:tcPr>
          <w:p w14:paraId="516EEDD9" w14:textId="77777777" w:rsidR="001B1951" w:rsidRPr="00341696" w:rsidRDefault="001B1951" w:rsidP="00FC27B0">
            <w:pPr>
              <w:spacing w:after="120"/>
              <w:rPr>
                <w:b/>
                <w:iCs/>
                <w:sz w:val="20"/>
              </w:rPr>
            </w:pPr>
            <w:r w:rsidRPr="00341696">
              <w:rPr>
                <w:b/>
                <w:iCs/>
                <w:sz w:val="20"/>
              </w:rPr>
              <w:t>Variable</w:t>
            </w:r>
          </w:p>
        </w:tc>
        <w:tc>
          <w:tcPr>
            <w:tcW w:w="739" w:type="dxa"/>
          </w:tcPr>
          <w:p w14:paraId="27A7865C" w14:textId="77777777" w:rsidR="001B1951" w:rsidRPr="00341696" w:rsidRDefault="001B1951" w:rsidP="00FC27B0">
            <w:pPr>
              <w:spacing w:after="120"/>
              <w:rPr>
                <w:b/>
                <w:iCs/>
                <w:sz w:val="20"/>
              </w:rPr>
            </w:pPr>
            <w:r w:rsidRPr="00341696">
              <w:rPr>
                <w:b/>
                <w:iCs/>
                <w:sz w:val="20"/>
              </w:rPr>
              <w:t>Unit</w:t>
            </w:r>
          </w:p>
        </w:tc>
        <w:tc>
          <w:tcPr>
            <w:tcW w:w="6768" w:type="dxa"/>
          </w:tcPr>
          <w:p w14:paraId="60DA39CF" w14:textId="77777777" w:rsidR="001B1951" w:rsidRPr="00341696" w:rsidRDefault="001B1951" w:rsidP="00FC27B0">
            <w:pPr>
              <w:spacing w:after="120"/>
              <w:rPr>
                <w:b/>
                <w:iCs/>
                <w:sz w:val="20"/>
              </w:rPr>
            </w:pPr>
            <w:r w:rsidRPr="00341696">
              <w:rPr>
                <w:b/>
                <w:iCs/>
                <w:sz w:val="20"/>
              </w:rPr>
              <w:t>Description</w:t>
            </w:r>
          </w:p>
        </w:tc>
      </w:tr>
      <w:tr w:rsidR="001B1951" w:rsidRPr="00341696" w14:paraId="14A89652" w14:textId="77777777" w:rsidTr="00FC27B0">
        <w:trPr>
          <w:cantSplit/>
          <w:trHeight w:val="519"/>
        </w:trPr>
        <w:tc>
          <w:tcPr>
            <w:tcW w:w="2069" w:type="dxa"/>
          </w:tcPr>
          <w:p w14:paraId="2B2259B4" w14:textId="77777777" w:rsidR="001B1951" w:rsidRPr="00341696" w:rsidRDefault="001B1951" w:rsidP="00FC27B0">
            <w:pPr>
              <w:spacing w:after="60"/>
              <w:rPr>
                <w:iCs/>
                <w:sz w:val="20"/>
              </w:rPr>
            </w:pPr>
            <w:r w:rsidRPr="00341696">
              <w:rPr>
                <w:iCs/>
                <w:sz w:val="20"/>
              </w:rPr>
              <w:t xml:space="preserve">FCEOBL </w:t>
            </w:r>
            <w:r>
              <w:rPr>
                <w:i/>
                <w:iCs/>
                <w:sz w:val="20"/>
                <w:vertAlign w:val="subscript"/>
              </w:rPr>
              <w:t>a</w:t>
            </w:r>
          </w:p>
        </w:tc>
        <w:tc>
          <w:tcPr>
            <w:tcW w:w="739" w:type="dxa"/>
          </w:tcPr>
          <w:p w14:paraId="5FD81A71" w14:textId="77777777" w:rsidR="001B1951" w:rsidRPr="00341696" w:rsidRDefault="001B1951" w:rsidP="00FC27B0">
            <w:pPr>
              <w:spacing w:after="60"/>
              <w:rPr>
                <w:iCs/>
                <w:sz w:val="20"/>
              </w:rPr>
            </w:pPr>
            <w:r w:rsidRPr="00341696">
              <w:rPr>
                <w:iCs/>
                <w:sz w:val="20"/>
              </w:rPr>
              <w:t>$</w:t>
            </w:r>
          </w:p>
        </w:tc>
        <w:tc>
          <w:tcPr>
            <w:tcW w:w="6768" w:type="dxa"/>
          </w:tcPr>
          <w:p w14:paraId="007B48E8" w14:textId="77777777" w:rsidR="001B1951" w:rsidRPr="00341696" w:rsidRDefault="001B1951" w:rsidP="00FC27B0">
            <w:pPr>
              <w:spacing w:after="60"/>
              <w:rPr>
                <w:iCs/>
                <w:sz w:val="20"/>
              </w:rPr>
            </w:pPr>
            <w:r w:rsidRPr="00341696">
              <w:rPr>
                <w:i/>
                <w:iCs/>
                <w:sz w:val="20"/>
              </w:rPr>
              <w:t>Future Credit Exposure for PTP Obligations</w:t>
            </w:r>
            <w:r w:rsidRPr="00341696">
              <w:rPr>
                <w:iCs/>
                <w:sz w:val="20"/>
              </w:rPr>
              <w:t xml:space="preserve"> for all PTP Obligations held by </w:t>
            </w:r>
            <w:r w:rsidRPr="00545E0B">
              <w:rPr>
                <w:sz w:val="20"/>
              </w:rPr>
              <w:t>all CRR Account Holders represented by</w:t>
            </w:r>
            <w:r>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for all Operating Days </w:t>
            </w:r>
            <w:r>
              <w:rPr>
                <w:iCs/>
                <w:sz w:val="20"/>
              </w:rPr>
              <w:t>in the current operating month, Prompt Month, and all Forward Months</w:t>
            </w:r>
            <w:r w:rsidRPr="00341696">
              <w:rPr>
                <w:iCs/>
                <w:sz w:val="20"/>
              </w:rPr>
              <w:t>.</w:t>
            </w:r>
          </w:p>
        </w:tc>
      </w:tr>
      <w:tr w:rsidR="001B1951" w:rsidRPr="00341696" w14:paraId="3B9447C4" w14:textId="77777777" w:rsidTr="00FC27B0">
        <w:tblPrEx>
          <w:tblLook w:val="01E0" w:firstRow="1" w:lastRow="1" w:firstColumn="1" w:lastColumn="1" w:noHBand="0" w:noVBand="0"/>
        </w:tblPrEx>
        <w:trPr>
          <w:cantSplit/>
          <w:trHeight w:val="350"/>
        </w:trPr>
        <w:tc>
          <w:tcPr>
            <w:tcW w:w="2069" w:type="dxa"/>
          </w:tcPr>
          <w:p w14:paraId="229B7772" w14:textId="77777777" w:rsidR="001B1951" w:rsidRPr="00341696" w:rsidRDefault="001B1951" w:rsidP="00FC27B0">
            <w:pPr>
              <w:spacing w:after="60"/>
              <w:rPr>
                <w:iCs/>
                <w:sz w:val="20"/>
              </w:rPr>
            </w:pPr>
            <w:r w:rsidRPr="000433EB">
              <w:rPr>
                <w:sz w:val="20"/>
              </w:rPr>
              <w:lastRenderedPageBreak/>
              <w:t>NAOBLMW</w:t>
            </w:r>
            <w:r w:rsidRPr="000433EB">
              <w:rPr>
                <w:sz w:val="20"/>
                <w:vertAlign w:val="subscript"/>
              </w:rPr>
              <w:t xml:space="preserve"> </w:t>
            </w:r>
            <w:r w:rsidRPr="00D36347">
              <w:rPr>
                <w:i/>
                <w:sz w:val="20"/>
                <w:vertAlign w:val="subscript"/>
              </w:rPr>
              <w:t>m, h, (j, k)</w:t>
            </w:r>
          </w:p>
        </w:tc>
        <w:tc>
          <w:tcPr>
            <w:tcW w:w="739" w:type="dxa"/>
          </w:tcPr>
          <w:p w14:paraId="41422379" w14:textId="77777777" w:rsidR="001B1951" w:rsidRPr="00341696" w:rsidRDefault="001B1951" w:rsidP="00FC27B0">
            <w:pPr>
              <w:spacing w:after="60"/>
              <w:rPr>
                <w:iCs/>
                <w:sz w:val="20"/>
              </w:rPr>
            </w:pPr>
            <w:r w:rsidRPr="000433EB">
              <w:rPr>
                <w:sz w:val="20"/>
              </w:rPr>
              <w:t>MW</w:t>
            </w:r>
          </w:p>
        </w:tc>
        <w:tc>
          <w:tcPr>
            <w:tcW w:w="6768" w:type="dxa"/>
          </w:tcPr>
          <w:p w14:paraId="2157ACFE" w14:textId="77777777" w:rsidR="001B1951" w:rsidRPr="00341696" w:rsidRDefault="001B1951" w:rsidP="00FC27B0">
            <w:pPr>
              <w:spacing w:after="60"/>
              <w:rPr>
                <w:iCs/>
                <w:sz w:val="20"/>
              </w:rPr>
            </w:pPr>
            <w:r w:rsidRPr="000433EB">
              <w:rPr>
                <w:i/>
                <w:sz w:val="20"/>
              </w:rPr>
              <w:t>Net Awarded PTP Obligations</w:t>
            </w:r>
            <w:r w:rsidRPr="008C1469">
              <w:rPr>
                <w:iCs/>
                <w:sz w:val="20"/>
              </w:rPr>
              <w:sym w:font="Symbol" w:char="F0BE"/>
            </w:r>
            <w:r>
              <w:rPr>
                <w:sz w:val="20"/>
              </w:rPr>
              <w:t xml:space="preserve">Net awarded PTP Obligations </w:t>
            </w:r>
            <w:r w:rsidRPr="000433EB">
              <w:rPr>
                <w:sz w:val="20"/>
              </w:rPr>
              <w:t xml:space="preserve">with the source </w:t>
            </w:r>
            <w:r w:rsidRPr="000433EB">
              <w:rPr>
                <w:i/>
                <w:sz w:val="20"/>
              </w:rPr>
              <w:t>j</w:t>
            </w:r>
            <w:r w:rsidRPr="000433EB">
              <w:rPr>
                <w:sz w:val="20"/>
              </w:rPr>
              <w:t xml:space="preserve"> and sink </w:t>
            </w:r>
            <w:r w:rsidRPr="000433EB">
              <w:rPr>
                <w:i/>
                <w:sz w:val="20"/>
              </w:rPr>
              <w:t>k</w:t>
            </w:r>
            <w:r w:rsidRPr="000433EB">
              <w:rPr>
                <w:sz w:val="20"/>
              </w:rPr>
              <w:t xml:space="preserve"> for the hour </w:t>
            </w:r>
            <w:r w:rsidRPr="000433EB">
              <w:rPr>
                <w:i/>
                <w:sz w:val="20"/>
              </w:rPr>
              <w:t>h</w:t>
            </w:r>
            <w:r w:rsidRPr="000433EB">
              <w:rPr>
                <w:sz w:val="20"/>
              </w:rPr>
              <w:t xml:space="preserve"> and month </w:t>
            </w:r>
            <w:r w:rsidRPr="000433EB">
              <w:rPr>
                <w:i/>
                <w:sz w:val="20"/>
              </w:rPr>
              <w:t>m</w:t>
            </w:r>
            <w:r w:rsidRPr="000433EB">
              <w:rPr>
                <w:sz w:val="20"/>
              </w:rPr>
              <w:t xml:space="preserve"> owned by </w:t>
            </w:r>
            <w:r w:rsidRPr="00545E0B">
              <w:rPr>
                <w:sz w:val="20"/>
              </w:rPr>
              <w:t>all CRR Account Holders represented by</w:t>
            </w:r>
            <w:r>
              <w:t xml:space="preserve"> </w:t>
            </w:r>
            <w:r w:rsidRPr="000433EB">
              <w:rPr>
                <w:sz w:val="20"/>
              </w:rPr>
              <w:t xml:space="preserve">the </w:t>
            </w:r>
            <w:r>
              <w:rPr>
                <w:sz w:val="20"/>
              </w:rPr>
              <w:t xml:space="preserve">Counter-Party as </w:t>
            </w:r>
            <w:r w:rsidRPr="000433EB">
              <w:rPr>
                <w:sz w:val="20"/>
              </w:rPr>
              <w:t xml:space="preserve">CRR Owner </w:t>
            </w:r>
            <w:r>
              <w:rPr>
                <w:sz w:val="20"/>
              </w:rPr>
              <w:t>of record at ERCOT for all Operating Days in the current operating month, Prompt Month, and F</w:t>
            </w:r>
            <w:r w:rsidRPr="000433EB">
              <w:rPr>
                <w:sz w:val="20"/>
              </w:rPr>
              <w:t xml:space="preserve">orward </w:t>
            </w:r>
            <w:r>
              <w:rPr>
                <w:sz w:val="20"/>
              </w:rPr>
              <w:t>M</w:t>
            </w:r>
            <w:r w:rsidRPr="000433EB">
              <w:rPr>
                <w:sz w:val="20"/>
              </w:rPr>
              <w:t>onths</w:t>
            </w:r>
            <w:r>
              <w:rPr>
                <w:sz w:val="20"/>
              </w:rPr>
              <w:t>.</w:t>
            </w:r>
          </w:p>
        </w:tc>
      </w:tr>
      <w:tr w:rsidR="001B1951" w:rsidRPr="00341696" w14:paraId="073C9F02" w14:textId="77777777" w:rsidTr="00FC27B0">
        <w:tblPrEx>
          <w:tblLook w:val="01E0" w:firstRow="1" w:lastRow="1" w:firstColumn="1" w:lastColumn="1" w:noHBand="0" w:noVBand="0"/>
        </w:tblPrEx>
        <w:trPr>
          <w:cantSplit/>
          <w:trHeight w:val="350"/>
        </w:trPr>
        <w:tc>
          <w:tcPr>
            <w:tcW w:w="2069" w:type="dxa"/>
          </w:tcPr>
          <w:p w14:paraId="42920C96" w14:textId="77777777" w:rsidR="001B1951" w:rsidRPr="00341696" w:rsidRDefault="001B1951" w:rsidP="00FC27B0">
            <w:pPr>
              <w:spacing w:after="60"/>
              <w:rPr>
                <w:iCs/>
                <w:sz w:val="20"/>
              </w:rPr>
            </w:pPr>
            <w:r w:rsidRPr="000433EB">
              <w:rPr>
                <w:sz w:val="20"/>
              </w:rPr>
              <w:t>PWA</w:t>
            </w:r>
            <w:r w:rsidRPr="000433EB">
              <w:rPr>
                <w:sz w:val="20"/>
                <w:vertAlign w:val="subscript"/>
              </w:rPr>
              <w:t xml:space="preserve"> </w:t>
            </w:r>
            <w:r w:rsidRPr="00D36347">
              <w:rPr>
                <w:i/>
                <w:sz w:val="20"/>
                <w:vertAlign w:val="subscript"/>
              </w:rPr>
              <w:t>ci100, m</w:t>
            </w:r>
          </w:p>
        </w:tc>
        <w:tc>
          <w:tcPr>
            <w:tcW w:w="739" w:type="dxa"/>
          </w:tcPr>
          <w:p w14:paraId="77F99CEC" w14:textId="77777777" w:rsidR="001B1951" w:rsidRPr="00341696" w:rsidRDefault="001B1951" w:rsidP="00FC27B0">
            <w:pPr>
              <w:spacing w:after="60"/>
              <w:rPr>
                <w:iCs/>
                <w:sz w:val="20"/>
              </w:rPr>
            </w:pPr>
            <w:r w:rsidRPr="000433EB">
              <w:rPr>
                <w:sz w:val="20"/>
              </w:rPr>
              <w:t>$/MW per hour</w:t>
            </w:r>
          </w:p>
        </w:tc>
        <w:tc>
          <w:tcPr>
            <w:tcW w:w="6768" w:type="dxa"/>
          </w:tcPr>
          <w:p w14:paraId="3E06000C" w14:textId="7DA358EE" w:rsidR="001B1951" w:rsidRPr="00341696" w:rsidRDefault="001B1951" w:rsidP="00FC27B0">
            <w:pPr>
              <w:spacing w:after="60"/>
              <w:rPr>
                <w:iCs/>
                <w:sz w:val="20"/>
              </w:rPr>
            </w:pPr>
            <w:r w:rsidRPr="000433EB">
              <w:rPr>
                <w:i/>
                <w:iCs/>
                <w:sz w:val="20"/>
              </w:rPr>
              <w:t>Portfolio Weighted Adder</w:t>
            </w:r>
            <w:r w:rsidRPr="008C1469">
              <w:rPr>
                <w:iCs/>
                <w:sz w:val="20"/>
              </w:rPr>
              <w:sym w:font="Symbol" w:char="F0BE"/>
            </w:r>
            <w:r>
              <w:rPr>
                <w:iCs/>
                <w:sz w:val="20"/>
              </w:rPr>
              <w:t xml:space="preserve">The portfolio weighted adder </w:t>
            </w:r>
            <w:r w:rsidRPr="000433EB">
              <w:rPr>
                <w:sz w:val="20"/>
              </w:rPr>
              <w:t>calculated as the 100</w:t>
            </w:r>
            <w:r w:rsidRPr="000433EB">
              <w:rPr>
                <w:sz w:val="20"/>
                <w:vertAlign w:val="superscript"/>
              </w:rPr>
              <w:t>th</w:t>
            </w:r>
            <w:r w:rsidRPr="000433EB">
              <w:rPr>
                <w:sz w:val="20"/>
              </w:rPr>
              <w:t xml:space="preserve"> percentile of a volume weighted average rolling consecutive DAM settled price for </w:t>
            </w:r>
            <w:r w:rsidRPr="00CF238E">
              <w:rPr>
                <w:sz w:val="20"/>
              </w:rPr>
              <w:t>all CRR Account Holders represented by</w:t>
            </w:r>
            <w:r>
              <w:t xml:space="preserve"> </w:t>
            </w:r>
            <w:r>
              <w:rPr>
                <w:sz w:val="20"/>
              </w:rPr>
              <w:t>the</w:t>
            </w:r>
            <w:r w:rsidRPr="000433EB">
              <w:rPr>
                <w:sz w:val="20"/>
              </w:rPr>
              <w:t xml:space="preserve"> </w:t>
            </w:r>
            <w:r>
              <w:rPr>
                <w:sz w:val="20"/>
              </w:rPr>
              <w:t xml:space="preserve">Counter-Party as </w:t>
            </w:r>
            <w:r w:rsidRPr="000433EB">
              <w:rPr>
                <w:sz w:val="20"/>
              </w:rPr>
              <w:t xml:space="preserve">CRR Owner </w:t>
            </w:r>
            <w:r>
              <w:rPr>
                <w:sz w:val="20"/>
              </w:rPr>
              <w:t xml:space="preserve">of record at ERCOT </w:t>
            </w:r>
            <w:r w:rsidRPr="000433EB">
              <w:rPr>
                <w:sz w:val="20"/>
              </w:rPr>
              <w:t>based on volumes owned for the month</w:t>
            </w:r>
            <w:r w:rsidRPr="000433EB">
              <w:rPr>
                <w:i/>
                <w:sz w:val="20"/>
              </w:rPr>
              <w:t xml:space="preserve"> m</w:t>
            </w:r>
            <w:r w:rsidRPr="000433EB">
              <w:rPr>
                <w:sz w:val="20"/>
              </w:rPr>
              <w:t xml:space="preserve">, over a period that represents a month for each product type </w:t>
            </w:r>
            <w:r w:rsidR="00EE41DA" w:rsidRPr="00887C6A">
              <w:rPr>
                <w:sz w:val="20"/>
              </w:rPr>
              <w:t>(</w:t>
            </w:r>
            <w:r w:rsidR="00EE41DA" w:rsidRPr="00D92BC0">
              <w:rPr>
                <w:sz w:val="20"/>
              </w:rPr>
              <w:t>18 days for</w:t>
            </w:r>
            <w:del w:id="273" w:author="Vistra" w:date="2025-06-11T14:37:00Z" w16du:dateUtc="2025-06-11T19:37:00Z">
              <w:r w:rsidR="00EE41DA" w:rsidRPr="00D92BC0" w:rsidDel="00E4372D">
                <w:rPr>
                  <w:sz w:val="20"/>
                </w:rPr>
                <w:delText xml:space="preserve"> 5*16</w:delText>
              </w:r>
            </w:del>
            <w:ins w:id="274" w:author="Vistra" w:date="2025-06-11T14:37:00Z" w16du:dateUtc="2025-06-11T19:37:00Z">
              <w:r w:rsidR="00EE41DA" w:rsidRPr="00D92BC0">
                <w:rPr>
                  <w:sz w:val="20"/>
                </w:rPr>
                <w:t xml:space="preserve"> 5x</w:t>
              </w:r>
            </w:ins>
            <w:ins w:id="275" w:author="Vistra" w:date="2025-07-16T16:20:00Z" w16du:dateUtc="2025-07-16T21:20:00Z">
              <w:r w:rsidR="00EE41DA">
                <w:rPr>
                  <w:sz w:val="20"/>
                </w:rPr>
                <w:t>h</w:t>
              </w:r>
            </w:ins>
            <w:ins w:id="276" w:author="Vistra" w:date="2025-06-11T14:37:00Z" w16du:dateUtc="2025-06-11T19:37:00Z">
              <w:r w:rsidR="00EE41DA" w:rsidRPr="00D92BC0">
                <w:rPr>
                  <w:sz w:val="20"/>
                </w:rPr>
                <w:t>our (5x</w:t>
              </w:r>
            </w:ins>
            <w:ins w:id="277" w:author="Vistra" w:date="2025-07-16T16:20:00Z" w16du:dateUtc="2025-07-16T21:20:00Z">
              <w:r w:rsidR="00EE41DA">
                <w:rPr>
                  <w:sz w:val="20"/>
                </w:rPr>
                <w:t>“</w:t>
              </w:r>
            </w:ins>
            <w:ins w:id="278" w:author="Vistra" w:date="2025-06-11T14:37:00Z" w16du:dateUtc="2025-06-11T19:37:00Z">
              <w:r w:rsidR="00EE41DA" w:rsidRPr="00D92BC0">
                <w:rPr>
                  <w:sz w:val="20"/>
                </w:rPr>
                <w:t>H</w:t>
              </w:r>
            </w:ins>
            <w:ins w:id="279" w:author="Vistra" w:date="2025-07-16T16:20:00Z" w16du:dateUtc="2025-07-16T21:20:00Z">
              <w:r w:rsidR="00EE41DA">
                <w:rPr>
                  <w:sz w:val="20"/>
                </w:rPr>
                <w:t>”</w:t>
              </w:r>
            </w:ins>
            <w:ins w:id="280" w:author="Vistra" w:date="2025-06-11T14:37:00Z" w16du:dateUtc="2025-06-11T19:37:00Z">
              <w:r w:rsidR="00EE41DA" w:rsidRPr="00D92BC0">
                <w:rPr>
                  <w:sz w:val="20"/>
                </w:rPr>
                <w:t xml:space="preserve">) blocks for </w:t>
              </w:r>
            </w:ins>
            <w:ins w:id="281" w:author="Vistra" w:date="2025-07-16T16:20:00Z" w16du:dateUtc="2025-07-16T21:20:00Z">
              <w:r w:rsidR="00EE41DA">
                <w:rPr>
                  <w:sz w:val="20"/>
                </w:rPr>
                <w:t>s</w:t>
              </w:r>
            </w:ins>
            <w:ins w:id="282" w:author="Vistra" w:date="2025-06-11T14:37:00Z" w16du:dateUtc="2025-06-11T19:37:00Z">
              <w:r w:rsidR="00EE41DA" w:rsidRPr="00D92BC0">
                <w:rPr>
                  <w:sz w:val="20"/>
                </w:rPr>
                <w:t>olar (</w:t>
              </w:r>
            </w:ins>
            <w:ins w:id="283" w:author="Vistra" w:date="2025-07-16T16:20:00Z" w16du:dateUtc="2025-07-16T21:20:00Z">
              <w:r w:rsidR="00EE41DA">
                <w:rPr>
                  <w:sz w:val="20"/>
                </w:rPr>
                <w:t>“</w:t>
              </w:r>
            </w:ins>
            <w:ins w:id="284" w:author="Vistra" w:date="2025-06-11T14:37:00Z" w16du:dateUtc="2025-06-11T19:37:00Z">
              <w:r w:rsidR="00EE41DA" w:rsidRPr="00D92BC0">
                <w:rPr>
                  <w:sz w:val="20"/>
                </w:rPr>
                <w:t>S</w:t>
              </w:r>
            </w:ins>
            <w:ins w:id="285" w:author="Vistra" w:date="2025-07-16T16:20:00Z" w16du:dateUtc="2025-07-16T21:20:00Z">
              <w:r w:rsidR="00EE41DA">
                <w:rPr>
                  <w:sz w:val="20"/>
                </w:rPr>
                <w:t>”</w:t>
              </w:r>
            </w:ins>
            <w:ins w:id="286" w:author="Vistra" w:date="2025-06-11T14:37:00Z" w16du:dateUtc="2025-06-11T19:37:00Z">
              <w:r w:rsidR="00EE41DA" w:rsidRPr="00D92BC0">
                <w:rPr>
                  <w:sz w:val="20"/>
                </w:rPr>
                <w:t xml:space="preserve">) and </w:t>
              </w:r>
            </w:ins>
            <w:ins w:id="287" w:author="Vistra" w:date="2025-07-16T16:20:00Z" w16du:dateUtc="2025-07-16T21:20:00Z">
              <w:r w:rsidR="00EE41DA">
                <w:rPr>
                  <w:sz w:val="20"/>
                </w:rPr>
                <w:t>n</w:t>
              </w:r>
            </w:ins>
            <w:ins w:id="288" w:author="Vistra" w:date="2025-06-11T14:37:00Z" w16du:dateUtc="2025-06-11T19:37:00Z">
              <w:r w:rsidR="00EE41DA" w:rsidRPr="00D92BC0">
                <w:rPr>
                  <w:sz w:val="20"/>
                </w:rPr>
                <w:t>on-</w:t>
              </w:r>
            </w:ins>
            <w:ins w:id="289" w:author="Vistra" w:date="2025-07-16T16:21:00Z" w16du:dateUtc="2025-07-16T21:21:00Z">
              <w:r w:rsidR="00EE41DA">
                <w:rPr>
                  <w:sz w:val="20"/>
                </w:rPr>
                <w:t>s</w:t>
              </w:r>
            </w:ins>
            <w:ins w:id="290" w:author="Vistra" w:date="2025-06-11T14:37:00Z" w16du:dateUtc="2025-06-11T19:37:00Z">
              <w:r w:rsidR="00EE41DA" w:rsidRPr="00D92BC0">
                <w:rPr>
                  <w:sz w:val="20"/>
                </w:rPr>
                <w:t>olar (</w:t>
              </w:r>
            </w:ins>
            <w:ins w:id="291" w:author="Vistra" w:date="2025-07-16T16:21:00Z" w16du:dateUtc="2025-07-16T21:21:00Z">
              <w:r w:rsidR="00EE41DA">
                <w:rPr>
                  <w:sz w:val="20"/>
                </w:rPr>
                <w:t>“</w:t>
              </w:r>
            </w:ins>
            <w:ins w:id="292" w:author="Vistra" w:date="2025-06-11T14:37:00Z" w16du:dateUtc="2025-06-11T19:37:00Z">
              <w:r w:rsidR="00EE41DA" w:rsidRPr="00D92BC0">
                <w:rPr>
                  <w:sz w:val="20"/>
                </w:rPr>
                <w:t>NS</w:t>
              </w:r>
            </w:ins>
            <w:ins w:id="293" w:author="Vistra" w:date="2025-07-16T16:21:00Z" w16du:dateUtc="2025-07-16T21:21:00Z">
              <w:r w:rsidR="00EE41DA">
                <w:rPr>
                  <w:sz w:val="20"/>
                </w:rPr>
                <w:t>”</w:t>
              </w:r>
            </w:ins>
            <w:ins w:id="294" w:author="Vistra" w:date="2025-06-11T14:37:00Z" w16du:dateUtc="2025-06-11T19:37:00Z">
              <w:r w:rsidR="00EE41DA" w:rsidRPr="00D92BC0">
                <w:rPr>
                  <w:sz w:val="20"/>
                </w:rPr>
                <w:t>)</w:t>
              </w:r>
            </w:ins>
            <w:ins w:id="295" w:author="Vistra" w:date="2025-06-11T14:38:00Z" w16du:dateUtc="2025-06-11T19:38:00Z">
              <w:r w:rsidR="00EE41DA" w:rsidRPr="00D92BC0">
                <w:rPr>
                  <w:sz w:val="20"/>
                </w:rPr>
                <w:t xml:space="preserve"> hours</w:t>
              </w:r>
            </w:ins>
            <w:ins w:id="296" w:author="Vistra" w:date="2025-06-12T12:12:00Z" w16du:dateUtc="2025-06-12T17:12:00Z">
              <w:r w:rsidR="00EE41DA" w:rsidRPr="00D92BC0">
                <w:rPr>
                  <w:sz w:val="20"/>
                </w:rPr>
                <w:t xml:space="preserve"> </w:t>
              </w:r>
              <w:r w:rsidR="00EE41DA" w:rsidRPr="00EE41DA">
                <w:rPr>
                  <w:sz w:val="20"/>
                </w:rPr>
                <w:t>as defined in Section 7.3(5)(a)</w:t>
              </w:r>
            </w:ins>
            <w:r w:rsidR="00EE41DA" w:rsidRPr="00D92BC0">
              <w:rPr>
                <w:sz w:val="20"/>
              </w:rPr>
              <w:t>, 8 days for</w:t>
            </w:r>
            <w:del w:id="297" w:author="Vistra" w:date="2025-06-11T14:38:00Z" w16du:dateUtc="2025-06-11T19:38:00Z">
              <w:r w:rsidR="00EE41DA" w:rsidRPr="00D92BC0" w:rsidDel="00E4372D">
                <w:rPr>
                  <w:sz w:val="20"/>
                </w:rPr>
                <w:delText xml:space="preserve"> 2*16</w:delText>
              </w:r>
            </w:del>
            <w:ins w:id="298" w:author="Vistra" w:date="2025-06-11T14:38:00Z" w16du:dateUtc="2025-06-11T19:38:00Z">
              <w:r w:rsidR="00EE41DA" w:rsidRPr="00D92BC0">
                <w:rPr>
                  <w:sz w:val="20"/>
                </w:rPr>
                <w:t xml:space="preserve"> </w:t>
              </w:r>
            </w:ins>
            <w:ins w:id="299" w:author="Vistra" w:date="2025-06-11T14:39:00Z" w16du:dateUtc="2025-06-11T19:39:00Z">
              <w:r w:rsidR="00EE41DA" w:rsidRPr="00D92BC0">
                <w:rPr>
                  <w:sz w:val="20"/>
                </w:rPr>
                <w:t>2x</w:t>
              </w:r>
            </w:ins>
            <w:ins w:id="300" w:author="Vistra" w:date="2025-07-16T16:21:00Z" w16du:dateUtc="2025-07-16T21:21:00Z">
              <w:r w:rsidR="00EE41DA">
                <w:rPr>
                  <w:sz w:val="20"/>
                </w:rPr>
                <w:t>h</w:t>
              </w:r>
            </w:ins>
            <w:ins w:id="301" w:author="Vistra" w:date="2025-06-11T14:39:00Z" w16du:dateUtc="2025-06-11T19:39:00Z">
              <w:r w:rsidR="00EE41DA" w:rsidRPr="00D92BC0">
                <w:rPr>
                  <w:sz w:val="20"/>
                </w:rPr>
                <w:t>our (2x</w:t>
              </w:r>
            </w:ins>
            <w:ins w:id="302" w:author="Vistra" w:date="2025-07-16T16:21:00Z" w16du:dateUtc="2025-07-16T21:21:00Z">
              <w:r w:rsidR="00EE41DA">
                <w:rPr>
                  <w:sz w:val="20"/>
                </w:rPr>
                <w:t>“</w:t>
              </w:r>
            </w:ins>
            <w:ins w:id="303" w:author="Vistra" w:date="2025-06-11T14:39:00Z" w16du:dateUtc="2025-06-11T19:39:00Z">
              <w:r w:rsidR="00EE41DA" w:rsidRPr="00D92BC0">
                <w:rPr>
                  <w:sz w:val="20"/>
                </w:rPr>
                <w:t>H</w:t>
              </w:r>
            </w:ins>
            <w:ins w:id="304" w:author="Vistra" w:date="2025-07-16T16:21:00Z" w16du:dateUtc="2025-07-16T21:21:00Z">
              <w:r w:rsidR="00EE41DA">
                <w:rPr>
                  <w:sz w:val="20"/>
                </w:rPr>
                <w:t>”</w:t>
              </w:r>
            </w:ins>
            <w:ins w:id="305" w:author="Vistra" w:date="2025-06-11T14:39:00Z" w16du:dateUtc="2025-06-11T19:39:00Z">
              <w:r w:rsidR="00EE41DA" w:rsidRPr="00D92BC0">
                <w:rPr>
                  <w:sz w:val="20"/>
                </w:rPr>
                <w:t xml:space="preserve">) blocks for </w:t>
              </w:r>
            </w:ins>
            <w:ins w:id="306" w:author="Vistra" w:date="2025-07-16T16:21:00Z" w16du:dateUtc="2025-07-16T21:21:00Z">
              <w:r w:rsidR="00EE41DA">
                <w:rPr>
                  <w:sz w:val="20"/>
                </w:rPr>
                <w:t>s</w:t>
              </w:r>
            </w:ins>
            <w:ins w:id="307" w:author="Vistra" w:date="2025-06-11T14:39:00Z" w16du:dateUtc="2025-06-11T19:39:00Z">
              <w:r w:rsidR="00EE41DA" w:rsidRPr="00D92BC0">
                <w:rPr>
                  <w:sz w:val="20"/>
                </w:rPr>
                <w:t>olar (</w:t>
              </w:r>
            </w:ins>
            <w:ins w:id="308" w:author="Vistra" w:date="2025-07-16T16:21:00Z" w16du:dateUtc="2025-07-16T21:21:00Z">
              <w:r w:rsidR="00EE41DA">
                <w:rPr>
                  <w:sz w:val="20"/>
                </w:rPr>
                <w:t>“</w:t>
              </w:r>
            </w:ins>
            <w:ins w:id="309" w:author="Vistra" w:date="2025-06-11T14:39:00Z" w16du:dateUtc="2025-06-11T19:39:00Z">
              <w:r w:rsidR="00EE41DA" w:rsidRPr="00D92BC0">
                <w:rPr>
                  <w:sz w:val="20"/>
                </w:rPr>
                <w:t>S</w:t>
              </w:r>
            </w:ins>
            <w:ins w:id="310" w:author="Vistra" w:date="2025-07-16T16:21:00Z" w16du:dateUtc="2025-07-16T21:21:00Z">
              <w:r w:rsidR="00EE41DA">
                <w:rPr>
                  <w:sz w:val="20"/>
                </w:rPr>
                <w:t>”</w:t>
              </w:r>
            </w:ins>
            <w:ins w:id="311" w:author="Vistra" w:date="2025-06-11T14:39:00Z" w16du:dateUtc="2025-06-11T19:39:00Z">
              <w:r w:rsidR="00EE41DA" w:rsidRPr="00D92BC0">
                <w:rPr>
                  <w:sz w:val="20"/>
                </w:rPr>
                <w:t xml:space="preserve">) and </w:t>
              </w:r>
            </w:ins>
            <w:ins w:id="312" w:author="Vistra" w:date="2025-07-16T16:21:00Z" w16du:dateUtc="2025-07-16T21:21:00Z">
              <w:r w:rsidR="00EE41DA">
                <w:rPr>
                  <w:sz w:val="20"/>
                </w:rPr>
                <w:t>n</w:t>
              </w:r>
            </w:ins>
            <w:ins w:id="313" w:author="Vistra" w:date="2025-06-11T14:39:00Z" w16du:dateUtc="2025-06-11T19:39:00Z">
              <w:r w:rsidR="00EE41DA" w:rsidRPr="00D92BC0">
                <w:rPr>
                  <w:sz w:val="20"/>
                </w:rPr>
                <w:t>on-</w:t>
              </w:r>
            </w:ins>
            <w:ins w:id="314" w:author="Vistra" w:date="2025-07-16T16:21:00Z" w16du:dateUtc="2025-07-16T21:21:00Z">
              <w:r w:rsidR="00EE41DA">
                <w:rPr>
                  <w:sz w:val="20"/>
                </w:rPr>
                <w:t>s</w:t>
              </w:r>
            </w:ins>
            <w:ins w:id="315" w:author="Vistra" w:date="2025-06-11T14:39:00Z" w16du:dateUtc="2025-06-11T19:39:00Z">
              <w:r w:rsidR="00EE41DA" w:rsidRPr="00D92BC0">
                <w:rPr>
                  <w:sz w:val="20"/>
                </w:rPr>
                <w:t>olar (</w:t>
              </w:r>
            </w:ins>
            <w:ins w:id="316" w:author="Vistra" w:date="2025-07-16T16:21:00Z" w16du:dateUtc="2025-07-16T21:21:00Z">
              <w:r w:rsidR="00EE41DA">
                <w:rPr>
                  <w:sz w:val="20"/>
                </w:rPr>
                <w:t>“</w:t>
              </w:r>
            </w:ins>
            <w:ins w:id="317" w:author="Vistra" w:date="2025-06-11T14:39:00Z" w16du:dateUtc="2025-06-11T19:39:00Z">
              <w:r w:rsidR="00EE41DA" w:rsidRPr="00D92BC0">
                <w:rPr>
                  <w:sz w:val="20"/>
                </w:rPr>
                <w:t>NS</w:t>
              </w:r>
            </w:ins>
            <w:ins w:id="318" w:author="Vistra" w:date="2025-07-16T16:21:00Z" w16du:dateUtc="2025-07-16T21:21:00Z">
              <w:r w:rsidR="00EE41DA">
                <w:rPr>
                  <w:sz w:val="20"/>
                </w:rPr>
                <w:t>”</w:t>
              </w:r>
            </w:ins>
            <w:ins w:id="319" w:author="Vistra" w:date="2025-06-11T14:39:00Z" w16du:dateUtc="2025-06-11T19:39:00Z">
              <w:r w:rsidR="00EE41DA" w:rsidRPr="00D92BC0">
                <w:rPr>
                  <w:sz w:val="20"/>
                </w:rPr>
                <w:t>) hours</w:t>
              </w:r>
            </w:ins>
            <w:ins w:id="320" w:author="Vistra" w:date="2025-06-12T12:12:00Z" w16du:dateUtc="2025-06-12T17:12:00Z">
              <w:r w:rsidR="00EE41DA" w:rsidRPr="00D92BC0">
                <w:rPr>
                  <w:sz w:val="20"/>
                </w:rPr>
                <w:t xml:space="preserve"> </w:t>
              </w:r>
              <w:r w:rsidR="00EE41DA" w:rsidRPr="00EE41DA">
                <w:rPr>
                  <w:sz w:val="20"/>
                </w:rPr>
                <w:t>as defined in Section 7.3(5)(b)</w:t>
              </w:r>
            </w:ins>
            <w:r w:rsidR="00EE41DA" w:rsidRPr="00D92BC0">
              <w:rPr>
                <w:sz w:val="20"/>
              </w:rPr>
              <w:t>,</w:t>
            </w:r>
            <w:r w:rsidR="00EE41DA" w:rsidRPr="00887C6A">
              <w:rPr>
                <w:sz w:val="20"/>
              </w:rPr>
              <w:t xml:space="preserve"> 28 days for 7*8).  </w:t>
            </w:r>
            <w:r>
              <w:rPr>
                <w:sz w:val="20"/>
              </w:rPr>
              <w:t xml:space="preserve">The look-back period for DAM settled prices shall be the lesser of January 1, 2011 to the current time, and the current time minus three years.  </w:t>
            </w:r>
            <w:r w:rsidRPr="00AA4725">
              <w:rPr>
                <w:bCs/>
                <w:iCs/>
                <w:sz w:val="20"/>
              </w:rPr>
              <w:t xml:space="preserve">If historical </w:t>
            </w:r>
            <w:r>
              <w:rPr>
                <w:bCs/>
                <w:iCs/>
                <w:sz w:val="20"/>
              </w:rPr>
              <w:t>Day-Ahead Settlement Point Prices (DASPP</w:t>
            </w:r>
            <w:r w:rsidRPr="00AA4725">
              <w:rPr>
                <w:bCs/>
                <w:iCs/>
                <w:sz w:val="20"/>
              </w:rPr>
              <w:t>s</w:t>
            </w:r>
            <w:r>
              <w:rPr>
                <w:bCs/>
                <w:iCs/>
                <w:sz w:val="20"/>
              </w:rPr>
              <w:t>)</w:t>
            </w:r>
            <w:r w:rsidRPr="00AA4725">
              <w:rPr>
                <w:bCs/>
                <w:iCs/>
                <w:sz w:val="20"/>
              </w:rPr>
              <w:t xml:space="preserve"> are not available for a Settlement Point for one or more Operating Days, ERCOT will designate a proxy Settlement Point for this purpose, and the </w:t>
            </w:r>
            <w:r>
              <w:rPr>
                <w:bCs/>
                <w:iCs/>
                <w:sz w:val="20"/>
              </w:rPr>
              <w:t>DASPP</w:t>
            </w:r>
            <w:r w:rsidRPr="00AA4725">
              <w:rPr>
                <w:bCs/>
                <w:iCs/>
                <w:sz w:val="20"/>
              </w:rPr>
              <w:t>s of the proxy Settlement Point of corresponding Operating Days are used</w:t>
            </w:r>
            <w:r>
              <w:rPr>
                <w:bCs/>
                <w:iCs/>
                <w:sz w:val="20"/>
              </w:rPr>
              <w:t>.</w:t>
            </w:r>
            <w:r>
              <w:rPr>
                <w:sz w:val="20"/>
              </w:rPr>
              <w:t xml:space="preserve"> </w:t>
            </w:r>
            <w:r w:rsidRPr="000433EB">
              <w:rPr>
                <w:sz w:val="20"/>
              </w:rPr>
              <w:t xml:space="preserve"> </w:t>
            </w:r>
          </w:p>
        </w:tc>
      </w:tr>
      <w:tr w:rsidR="001B1951" w:rsidRPr="00341696" w14:paraId="1B45BFEA" w14:textId="77777777" w:rsidTr="00FC27B0">
        <w:tblPrEx>
          <w:tblLook w:val="01E0" w:firstRow="1" w:lastRow="1" w:firstColumn="1" w:lastColumn="1" w:noHBand="0" w:noVBand="0"/>
        </w:tblPrEx>
        <w:trPr>
          <w:cantSplit/>
          <w:trHeight w:val="350"/>
        </w:trPr>
        <w:tc>
          <w:tcPr>
            <w:tcW w:w="2069" w:type="dxa"/>
          </w:tcPr>
          <w:p w14:paraId="3BACD09D" w14:textId="77777777" w:rsidR="001B1951" w:rsidRPr="00341696" w:rsidRDefault="001B1951" w:rsidP="00FC27B0">
            <w:pPr>
              <w:spacing w:after="60"/>
              <w:rPr>
                <w:iCs/>
                <w:sz w:val="20"/>
              </w:rPr>
            </w:pPr>
            <w:r w:rsidRPr="000433EB">
              <w:rPr>
                <w:sz w:val="20"/>
              </w:rPr>
              <w:t xml:space="preserve">PWACP </w:t>
            </w:r>
            <w:r w:rsidRPr="00D36347">
              <w:rPr>
                <w:i/>
                <w:sz w:val="20"/>
                <w:vertAlign w:val="subscript"/>
              </w:rPr>
              <w:t>m</w:t>
            </w:r>
          </w:p>
        </w:tc>
        <w:tc>
          <w:tcPr>
            <w:tcW w:w="739" w:type="dxa"/>
          </w:tcPr>
          <w:p w14:paraId="6FCBFC69" w14:textId="77777777" w:rsidR="001B1951" w:rsidRPr="00341696" w:rsidRDefault="001B1951" w:rsidP="00FC27B0">
            <w:pPr>
              <w:spacing w:after="60"/>
              <w:rPr>
                <w:iCs/>
                <w:sz w:val="20"/>
              </w:rPr>
            </w:pPr>
            <w:r w:rsidRPr="000433EB">
              <w:rPr>
                <w:sz w:val="20"/>
              </w:rPr>
              <w:t>$/MW per hour</w:t>
            </w:r>
          </w:p>
        </w:tc>
        <w:tc>
          <w:tcPr>
            <w:tcW w:w="6768" w:type="dxa"/>
          </w:tcPr>
          <w:p w14:paraId="7F9F3F21" w14:textId="77777777" w:rsidR="001B1951" w:rsidRPr="00341696" w:rsidRDefault="001B1951" w:rsidP="00FC27B0">
            <w:pPr>
              <w:spacing w:after="60"/>
              <w:rPr>
                <w:iCs/>
                <w:sz w:val="20"/>
              </w:rPr>
            </w:pPr>
            <w:r w:rsidRPr="000433EB">
              <w:rPr>
                <w:i/>
                <w:sz w:val="20"/>
              </w:rPr>
              <w:t>Portfolio Weighted Auction Clearing Price</w:t>
            </w:r>
            <w:r w:rsidRPr="008C1469">
              <w:rPr>
                <w:iCs/>
                <w:sz w:val="20"/>
              </w:rPr>
              <w:sym w:font="Symbol" w:char="F0BE"/>
            </w:r>
            <w:r>
              <w:rPr>
                <w:sz w:val="20"/>
              </w:rPr>
              <w:t xml:space="preserve">The portfolio weighted auction clearing price </w:t>
            </w:r>
            <w:r w:rsidRPr="000433EB">
              <w:rPr>
                <w:sz w:val="20"/>
              </w:rPr>
              <w:t xml:space="preserve">calculated as the volume weighted auction clearing price for </w:t>
            </w:r>
            <w:r w:rsidRPr="00CF238E">
              <w:rPr>
                <w:sz w:val="20"/>
              </w:rPr>
              <w:t>all CRR Account Holders represented by</w:t>
            </w:r>
            <w:r>
              <w:rPr>
                <w:sz w:val="20"/>
              </w:rPr>
              <w:t xml:space="preserve"> </w:t>
            </w:r>
            <w:r w:rsidRPr="00545E0B">
              <w:rPr>
                <w:sz w:val="20"/>
              </w:rPr>
              <w:t>the</w:t>
            </w:r>
            <w:r w:rsidRPr="000433EB">
              <w:rPr>
                <w:sz w:val="20"/>
              </w:rPr>
              <w:t xml:space="preserve"> </w:t>
            </w:r>
            <w:r>
              <w:rPr>
                <w:sz w:val="20"/>
              </w:rPr>
              <w:t>Counter-Party as CRR Owner</w:t>
            </w:r>
            <w:r w:rsidRPr="000433EB">
              <w:rPr>
                <w:sz w:val="20"/>
              </w:rPr>
              <w:t xml:space="preserve"> </w:t>
            </w:r>
            <w:r>
              <w:rPr>
                <w:sz w:val="20"/>
              </w:rPr>
              <w:t xml:space="preserve">of record at ERCOT </w:t>
            </w:r>
            <w:r w:rsidRPr="000433EB">
              <w:rPr>
                <w:sz w:val="20"/>
              </w:rPr>
              <w:t xml:space="preserve">based on the most recent </w:t>
            </w:r>
            <w:r>
              <w:rPr>
                <w:sz w:val="20"/>
              </w:rPr>
              <w:t>a</w:t>
            </w:r>
            <w:r w:rsidRPr="000433EB">
              <w:rPr>
                <w:sz w:val="20"/>
              </w:rPr>
              <w:t xml:space="preserve">uction </w:t>
            </w:r>
            <w:r>
              <w:rPr>
                <w:sz w:val="20"/>
              </w:rPr>
              <w:t>c</w:t>
            </w:r>
            <w:r w:rsidRPr="000433EB">
              <w:rPr>
                <w:sz w:val="20"/>
              </w:rPr>
              <w:t>learing price for the month</w:t>
            </w:r>
            <w:r w:rsidRPr="000433EB">
              <w:rPr>
                <w:i/>
                <w:sz w:val="20"/>
              </w:rPr>
              <w:t xml:space="preserve"> m </w:t>
            </w:r>
            <w:r w:rsidRPr="000433EB">
              <w:rPr>
                <w:sz w:val="20"/>
              </w:rPr>
              <w:t>and volumes owned for the month</w:t>
            </w:r>
            <w:r w:rsidRPr="000433EB">
              <w:rPr>
                <w:i/>
                <w:sz w:val="20"/>
              </w:rPr>
              <w:t xml:space="preserve"> m</w:t>
            </w:r>
            <w:r>
              <w:rPr>
                <w:i/>
                <w:sz w:val="20"/>
              </w:rPr>
              <w:t>.</w:t>
            </w:r>
            <w:r w:rsidRPr="000433EB">
              <w:rPr>
                <w:sz w:val="20"/>
              </w:rPr>
              <w:t xml:space="preserve"> </w:t>
            </w:r>
          </w:p>
        </w:tc>
      </w:tr>
      <w:tr w:rsidR="001B1951" w:rsidRPr="00341696" w14:paraId="5884A5D2" w14:textId="77777777" w:rsidTr="00FC27B0">
        <w:tblPrEx>
          <w:tblLook w:val="01E0" w:firstRow="1" w:lastRow="1" w:firstColumn="1" w:lastColumn="1" w:noHBand="0" w:noVBand="0"/>
        </w:tblPrEx>
        <w:trPr>
          <w:cantSplit/>
          <w:trHeight w:val="350"/>
        </w:trPr>
        <w:tc>
          <w:tcPr>
            <w:tcW w:w="2069" w:type="dxa"/>
          </w:tcPr>
          <w:p w14:paraId="5DE02F46" w14:textId="77777777" w:rsidR="001B1951" w:rsidRPr="00341696" w:rsidRDefault="001B1951" w:rsidP="00FC27B0">
            <w:pPr>
              <w:spacing w:after="60"/>
              <w:rPr>
                <w:iCs/>
                <w:sz w:val="20"/>
              </w:rPr>
            </w:pPr>
            <w:r w:rsidRPr="00920E6B">
              <w:rPr>
                <w:sz w:val="20"/>
              </w:rPr>
              <w:t>EACP</w:t>
            </w:r>
            <w:r w:rsidRPr="00920E6B">
              <w:rPr>
                <w:sz w:val="20"/>
                <w:vertAlign w:val="subscript"/>
              </w:rPr>
              <w:t xml:space="preserve"> </w:t>
            </w:r>
            <w:r w:rsidRPr="00D36347">
              <w:rPr>
                <w:i/>
                <w:sz w:val="20"/>
                <w:vertAlign w:val="subscript"/>
              </w:rPr>
              <w:t>m, h, (j, k)</w:t>
            </w:r>
          </w:p>
        </w:tc>
        <w:tc>
          <w:tcPr>
            <w:tcW w:w="739" w:type="dxa"/>
          </w:tcPr>
          <w:p w14:paraId="7C828444" w14:textId="77777777" w:rsidR="001B1951" w:rsidRPr="00341696" w:rsidRDefault="001B1951" w:rsidP="00FC27B0">
            <w:pPr>
              <w:spacing w:after="60"/>
              <w:rPr>
                <w:iCs/>
                <w:sz w:val="20"/>
              </w:rPr>
            </w:pPr>
            <w:r w:rsidRPr="00920E6B">
              <w:rPr>
                <w:sz w:val="20"/>
              </w:rPr>
              <w:t>$/MW per hour</w:t>
            </w:r>
          </w:p>
        </w:tc>
        <w:tc>
          <w:tcPr>
            <w:tcW w:w="6768" w:type="dxa"/>
          </w:tcPr>
          <w:p w14:paraId="36191DDD" w14:textId="77777777" w:rsidR="001B1951" w:rsidRPr="00920E6B" w:rsidRDefault="001B1951" w:rsidP="00FC27B0">
            <w:pPr>
              <w:pStyle w:val="List"/>
              <w:spacing w:after="60"/>
              <w:ind w:left="0" w:firstLine="0"/>
              <w:rPr>
                <w:sz w:val="20"/>
              </w:rPr>
            </w:pPr>
            <w:r w:rsidRPr="00920E6B">
              <w:rPr>
                <w:i/>
                <w:sz w:val="20"/>
              </w:rPr>
              <w:t>Effective Auction Clearing Price</w:t>
            </w:r>
            <w:r w:rsidRPr="00920E6B">
              <w:rPr>
                <w:iCs/>
                <w:sz w:val="20"/>
              </w:rPr>
              <w:t>—</w:t>
            </w:r>
            <w:r>
              <w:rPr>
                <w:iCs/>
                <w:sz w:val="20"/>
              </w:rPr>
              <w:t xml:space="preserve"> </w:t>
            </w:r>
            <w:r w:rsidRPr="00920E6B">
              <w:rPr>
                <w:sz w:val="20"/>
              </w:rPr>
              <w:t xml:space="preserve">The auction clearing price with the source </w:t>
            </w:r>
            <w:r w:rsidRPr="00920E6B">
              <w:rPr>
                <w:i/>
                <w:sz w:val="20"/>
              </w:rPr>
              <w:t>j</w:t>
            </w:r>
            <w:r w:rsidRPr="00920E6B">
              <w:rPr>
                <w:sz w:val="20"/>
              </w:rPr>
              <w:t xml:space="preserve"> and sink </w:t>
            </w:r>
            <w:r w:rsidRPr="00920E6B">
              <w:rPr>
                <w:i/>
                <w:sz w:val="20"/>
              </w:rPr>
              <w:t>k</w:t>
            </w:r>
            <w:r w:rsidRPr="00920E6B">
              <w:rPr>
                <w:sz w:val="20"/>
              </w:rPr>
              <w:t xml:space="preserve"> for the hour</w:t>
            </w:r>
            <w:r w:rsidRPr="00920E6B">
              <w:rPr>
                <w:i/>
                <w:sz w:val="20"/>
              </w:rPr>
              <w:t xml:space="preserve"> h, </w:t>
            </w:r>
            <w:r w:rsidRPr="00920E6B">
              <w:rPr>
                <w:sz w:val="20"/>
              </w:rPr>
              <w:t>and month</w:t>
            </w:r>
            <w:r w:rsidRPr="00920E6B">
              <w:rPr>
                <w:i/>
                <w:sz w:val="20"/>
              </w:rPr>
              <w:t xml:space="preserve"> m</w:t>
            </w:r>
            <w:r w:rsidRPr="00920E6B">
              <w:rPr>
                <w:sz w:val="20"/>
              </w:rPr>
              <w:t xml:space="preserve">. </w:t>
            </w:r>
          </w:p>
          <w:p w14:paraId="7C9B762E" w14:textId="77777777" w:rsidR="001B1951" w:rsidRPr="00920E6B" w:rsidRDefault="001B1951" w:rsidP="00FC27B0">
            <w:pPr>
              <w:pStyle w:val="List"/>
              <w:spacing w:after="60"/>
              <w:ind w:left="0" w:firstLine="0"/>
              <w:rPr>
                <w:sz w:val="20"/>
              </w:rPr>
            </w:pPr>
            <w:r w:rsidRPr="00920E6B">
              <w:rPr>
                <w:sz w:val="20"/>
              </w:rPr>
              <w:t xml:space="preserve">For each CRR PTP Obligation, this value is equal to the </w:t>
            </w:r>
            <w:r>
              <w:rPr>
                <w:sz w:val="20"/>
              </w:rPr>
              <w:t>a</w:t>
            </w:r>
            <w:r w:rsidRPr="00920E6B">
              <w:rPr>
                <w:sz w:val="20"/>
              </w:rPr>
              <w:t xml:space="preserve">uction </w:t>
            </w:r>
            <w:r>
              <w:rPr>
                <w:sz w:val="20"/>
              </w:rPr>
              <w:t>c</w:t>
            </w:r>
            <w:r w:rsidRPr="00920E6B">
              <w:rPr>
                <w:sz w:val="20"/>
              </w:rPr>
              <w:t xml:space="preserve">learing </w:t>
            </w:r>
            <w:r>
              <w:rPr>
                <w:sz w:val="20"/>
              </w:rPr>
              <w:t>p</w:t>
            </w:r>
            <w:r w:rsidRPr="00920E6B">
              <w:rPr>
                <w:sz w:val="20"/>
              </w:rPr>
              <w:t xml:space="preserve">rice of an awarded CRR selected as follows: </w:t>
            </w:r>
          </w:p>
          <w:p w14:paraId="7311CD2D" w14:textId="77777777" w:rsidR="001B1951" w:rsidRPr="0083787A" w:rsidRDefault="001B1951" w:rsidP="00FC27B0">
            <w:pPr>
              <w:spacing w:after="60"/>
              <w:ind w:left="792" w:hanging="360"/>
              <w:rPr>
                <w:sz w:val="20"/>
              </w:rPr>
            </w:pPr>
            <w:r w:rsidRPr="0083787A">
              <w:rPr>
                <w:sz w:val="20"/>
              </w:rPr>
              <w:t>(a)</w:t>
            </w:r>
            <w:r w:rsidRPr="0083787A">
              <w:rPr>
                <w:sz w:val="20"/>
              </w:rPr>
              <w:tab/>
              <w:t xml:space="preserve">Awarded CRRs with the source </w:t>
            </w:r>
            <w:r w:rsidRPr="0083787A">
              <w:rPr>
                <w:i/>
                <w:sz w:val="20"/>
              </w:rPr>
              <w:t>j</w:t>
            </w:r>
            <w:r w:rsidRPr="0083787A">
              <w:rPr>
                <w:sz w:val="20"/>
              </w:rPr>
              <w:t xml:space="preserve"> and sink </w:t>
            </w:r>
            <w:r w:rsidRPr="0083787A">
              <w:rPr>
                <w:i/>
                <w:sz w:val="20"/>
              </w:rPr>
              <w:t>k</w:t>
            </w:r>
            <w:r w:rsidRPr="0083787A">
              <w:rPr>
                <w:sz w:val="20"/>
              </w:rPr>
              <w:t xml:space="preserve"> containing hour </w:t>
            </w:r>
            <w:r w:rsidRPr="0083787A">
              <w:rPr>
                <w:i/>
                <w:sz w:val="20"/>
              </w:rPr>
              <w:t>h</w:t>
            </w:r>
            <w:r w:rsidRPr="0083787A">
              <w:rPr>
                <w:sz w:val="20"/>
              </w:rPr>
              <w:t xml:space="preserve"> and operating month </w:t>
            </w:r>
            <w:r w:rsidRPr="0083787A">
              <w:rPr>
                <w:i/>
                <w:sz w:val="20"/>
              </w:rPr>
              <w:t xml:space="preserve">m </w:t>
            </w:r>
            <w:r w:rsidRPr="0083787A">
              <w:rPr>
                <w:sz w:val="20"/>
              </w:rPr>
              <w:t>are selected from the set of unexpired awarded PTP Obligations.  If no awarded CRRs are found the EACP value is zero.</w:t>
            </w:r>
          </w:p>
          <w:p w14:paraId="0CF92AF7" w14:textId="77777777" w:rsidR="001B1951" w:rsidRPr="0083787A" w:rsidRDefault="001B1951" w:rsidP="00FC27B0">
            <w:pPr>
              <w:spacing w:after="60"/>
              <w:ind w:left="792" w:hanging="360"/>
              <w:rPr>
                <w:sz w:val="20"/>
              </w:rPr>
            </w:pPr>
            <w:r w:rsidRPr="0083787A">
              <w:rPr>
                <w:sz w:val="20"/>
              </w:rPr>
              <w:t>(b)</w:t>
            </w:r>
            <w:r w:rsidRPr="0083787A">
              <w:rPr>
                <w:sz w:val="20"/>
              </w:rPr>
              <w:tab/>
              <w:t>If (a) results in more than one awarded CRR, awarded CRRs with the most recent award date are selected.</w:t>
            </w:r>
          </w:p>
          <w:p w14:paraId="4DF203B2" w14:textId="77777777" w:rsidR="001B1951" w:rsidRPr="00341696" w:rsidRDefault="001B1951" w:rsidP="00FC27B0">
            <w:pPr>
              <w:spacing w:after="60"/>
              <w:ind w:left="792" w:hanging="360"/>
              <w:rPr>
                <w:iCs/>
                <w:sz w:val="20"/>
              </w:rPr>
            </w:pPr>
            <w:r w:rsidRPr="0083787A">
              <w:rPr>
                <w:sz w:val="20"/>
              </w:rPr>
              <w:t>(c)</w:t>
            </w:r>
            <w:r w:rsidRPr="0083787A">
              <w:rPr>
                <w:sz w:val="20"/>
              </w:rPr>
              <w:tab/>
              <w:t xml:space="preserve">If (b) results in more than one awarded CRR, then the awarded CRR with the lowest </w:t>
            </w:r>
            <w:r>
              <w:rPr>
                <w:sz w:val="20"/>
              </w:rPr>
              <w:t>a</w:t>
            </w:r>
            <w:r w:rsidRPr="0083787A">
              <w:rPr>
                <w:sz w:val="20"/>
              </w:rPr>
              <w:t xml:space="preserve">uction </w:t>
            </w:r>
            <w:r>
              <w:rPr>
                <w:sz w:val="20"/>
              </w:rPr>
              <w:t>c</w:t>
            </w:r>
            <w:r w:rsidRPr="0083787A">
              <w:rPr>
                <w:sz w:val="20"/>
              </w:rPr>
              <w:t xml:space="preserve">learing </w:t>
            </w:r>
            <w:r>
              <w:rPr>
                <w:sz w:val="20"/>
              </w:rPr>
              <w:t>p</w:t>
            </w:r>
            <w:r w:rsidRPr="0083787A">
              <w:rPr>
                <w:sz w:val="20"/>
              </w:rPr>
              <w:t>rice</w:t>
            </w:r>
            <w:r w:rsidRPr="007A2782">
              <w:rPr>
                <w:sz w:val="20"/>
              </w:rPr>
              <w:t xml:space="preserve"> </w:t>
            </w:r>
            <w:r w:rsidRPr="008E3E19">
              <w:rPr>
                <w:sz w:val="20"/>
              </w:rPr>
              <w:t>is selected.</w:t>
            </w:r>
          </w:p>
        </w:tc>
      </w:tr>
      <w:tr w:rsidR="001B1951" w:rsidRPr="00341696" w14:paraId="28552DF9" w14:textId="77777777" w:rsidTr="00FC27B0">
        <w:tblPrEx>
          <w:tblLook w:val="01E0" w:firstRow="1" w:lastRow="1" w:firstColumn="1" w:lastColumn="1" w:noHBand="0" w:noVBand="0"/>
        </w:tblPrEx>
        <w:trPr>
          <w:cantSplit/>
          <w:trHeight w:val="350"/>
        </w:trPr>
        <w:tc>
          <w:tcPr>
            <w:tcW w:w="2069" w:type="dxa"/>
          </w:tcPr>
          <w:p w14:paraId="73DA412D" w14:textId="77777777" w:rsidR="001B1951" w:rsidRPr="00D36347" w:rsidRDefault="001B1951" w:rsidP="00FC27B0">
            <w:pPr>
              <w:spacing w:after="60"/>
              <w:rPr>
                <w:i/>
                <w:iCs/>
                <w:sz w:val="20"/>
              </w:rPr>
            </w:pPr>
            <w:r w:rsidRPr="00D36347">
              <w:rPr>
                <w:i/>
                <w:iCs/>
                <w:sz w:val="20"/>
              </w:rPr>
              <w:t>j</w:t>
            </w:r>
          </w:p>
        </w:tc>
        <w:tc>
          <w:tcPr>
            <w:tcW w:w="739" w:type="dxa"/>
          </w:tcPr>
          <w:p w14:paraId="17035E07" w14:textId="77777777" w:rsidR="001B1951" w:rsidRPr="00341696" w:rsidRDefault="001B1951" w:rsidP="00FC27B0">
            <w:pPr>
              <w:spacing w:after="60"/>
              <w:rPr>
                <w:iCs/>
                <w:sz w:val="20"/>
              </w:rPr>
            </w:pPr>
            <w:r w:rsidRPr="00341696">
              <w:rPr>
                <w:iCs/>
                <w:sz w:val="20"/>
              </w:rPr>
              <w:t>none</w:t>
            </w:r>
          </w:p>
        </w:tc>
        <w:tc>
          <w:tcPr>
            <w:tcW w:w="6768" w:type="dxa"/>
          </w:tcPr>
          <w:p w14:paraId="773ADDA0" w14:textId="77777777" w:rsidR="001B1951" w:rsidRPr="00341696" w:rsidRDefault="001B1951" w:rsidP="00FC27B0">
            <w:pPr>
              <w:spacing w:after="60"/>
              <w:rPr>
                <w:iCs/>
                <w:sz w:val="20"/>
              </w:rPr>
            </w:pPr>
            <w:r w:rsidRPr="00341696">
              <w:rPr>
                <w:iCs/>
                <w:sz w:val="20"/>
              </w:rPr>
              <w:t>A source Settlement Point</w:t>
            </w:r>
            <w:r>
              <w:rPr>
                <w:iCs/>
                <w:sz w:val="20"/>
              </w:rPr>
              <w:t>.</w:t>
            </w:r>
          </w:p>
        </w:tc>
      </w:tr>
      <w:tr w:rsidR="001B1951" w:rsidRPr="00341696" w14:paraId="760FEE84" w14:textId="77777777" w:rsidTr="00FC27B0">
        <w:tblPrEx>
          <w:tblLook w:val="01E0" w:firstRow="1" w:lastRow="1" w:firstColumn="1" w:lastColumn="1" w:noHBand="0" w:noVBand="0"/>
        </w:tblPrEx>
        <w:trPr>
          <w:cantSplit/>
          <w:trHeight w:val="350"/>
        </w:trPr>
        <w:tc>
          <w:tcPr>
            <w:tcW w:w="2069" w:type="dxa"/>
          </w:tcPr>
          <w:p w14:paraId="66D18431" w14:textId="77777777" w:rsidR="001B1951" w:rsidRPr="00D36347" w:rsidRDefault="001B1951" w:rsidP="00FC27B0">
            <w:pPr>
              <w:spacing w:after="60"/>
              <w:rPr>
                <w:i/>
                <w:iCs/>
                <w:sz w:val="20"/>
              </w:rPr>
            </w:pPr>
            <w:r w:rsidRPr="00D36347">
              <w:rPr>
                <w:i/>
                <w:iCs/>
                <w:sz w:val="20"/>
              </w:rPr>
              <w:t>k</w:t>
            </w:r>
          </w:p>
        </w:tc>
        <w:tc>
          <w:tcPr>
            <w:tcW w:w="739" w:type="dxa"/>
          </w:tcPr>
          <w:p w14:paraId="0EC94ABC" w14:textId="77777777" w:rsidR="001B1951" w:rsidRPr="00341696" w:rsidRDefault="001B1951" w:rsidP="00FC27B0">
            <w:pPr>
              <w:spacing w:after="60"/>
              <w:rPr>
                <w:iCs/>
                <w:sz w:val="20"/>
              </w:rPr>
            </w:pPr>
            <w:r w:rsidRPr="00341696">
              <w:rPr>
                <w:iCs/>
                <w:sz w:val="20"/>
              </w:rPr>
              <w:t>none</w:t>
            </w:r>
          </w:p>
        </w:tc>
        <w:tc>
          <w:tcPr>
            <w:tcW w:w="6768" w:type="dxa"/>
          </w:tcPr>
          <w:p w14:paraId="5B44B63B" w14:textId="77777777" w:rsidR="001B1951" w:rsidRPr="00341696" w:rsidRDefault="001B1951" w:rsidP="00FC27B0">
            <w:pPr>
              <w:spacing w:after="60"/>
              <w:rPr>
                <w:iCs/>
                <w:sz w:val="20"/>
              </w:rPr>
            </w:pPr>
            <w:r w:rsidRPr="00341696">
              <w:rPr>
                <w:iCs/>
                <w:sz w:val="20"/>
              </w:rPr>
              <w:t>A sink Settlement Point</w:t>
            </w:r>
            <w:r>
              <w:rPr>
                <w:iCs/>
                <w:sz w:val="20"/>
              </w:rPr>
              <w:t>.</w:t>
            </w:r>
          </w:p>
        </w:tc>
      </w:tr>
      <w:tr w:rsidR="001B1951" w:rsidRPr="00341696" w14:paraId="35A6EB9C" w14:textId="77777777" w:rsidTr="00FC27B0">
        <w:tblPrEx>
          <w:tblLook w:val="01E0" w:firstRow="1" w:lastRow="1" w:firstColumn="1" w:lastColumn="1" w:noHBand="0" w:noVBand="0"/>
        </w:tblPrEx>
        <w:trPr>
          <w:cantSplit/>
          <w:trHeight w:val="350"/>
        </w:trPr>
        <w:tc>
          <w:tcPr>
            <w:tcW w:w="2069" w:type="dxa"/>
          </w:tcPr>
          <w:p w14:paraId="5C3E2C2C" w14:textId="77777777" w:rsidR="001B1951" w:rsidRPr="00D36347" w:rsidRDefault="001B1951" w:rsidP="00FC27B0">
            <w:pPr>
              <w:spacing w:after="60"/>
              <w:rPr>
                <w:i/>
                <w:iCs/>
                <w:sz w:val="20"/>
              </w:rPr>
            </w:pPr>
            <w:r w:rsidRPr="00D36347">
              <w:rPr>
                <w:i/>
                <w:iCs/>
                <w:sz w:val="20"/>
              </w:rPr>
              <w:t>m</w:t>
            </w:r>
          </w:p>
        </w:tc>
        <w:tc>
          <w:tcPr>
            <w:tcW w:w="739" w:type="dxa"/>
          </w:tcPr>
          <w:p w14:paraId="58317551" w14:textId="77777777" w:rsidR="001B1951" w:rsidRPr="00341696" w:rsidRDefault="001B1951" w:rsidP="00FC27B0">
            <w:pPr>
              <w:spacing w:after="60"/>
              <w:rPr>
                <w:iCs/>
                <w:sz w:val="20"/>
              </w:rPr>
            </w:pPr>
            <w:r>
              <w:rPr>
                <w:iCs/>
                <w:sz w:val="20"/>
              </w:rPr>
              <w:t>none</w:t>
            </w:r>
          </w:p>
        </w:tc>
        <w:tc>
          <w:tcPr>
            <w:tcW w:w="6768" w:type="dxa"/>
          </w:tcPr>
          <w:p w14:paraId="7C6E7C63" w14:textId="77777777" w:rsidR="001B1951" w:rsidRPr="00341696" w:rsidRDefault="001B1951" w:rsidP="00FC27B0">
            <w:pPr>
              <w:spacing w:after="60"/>
              <w:rPr>
                <w:iCs/>
                <w:sz w:val="20"/>
              </w:rPr>
            </w:pPr>
            <w:r>
              <w:rPr>
                <w:iCs/>
                <w:sz w:val="20"/>
              </w:rPr>
              <w:t>An operating month.</w:t>
            </w:r>
          </w:p>
        </w:tc>
      </w:tr>
      <w:tr w:rsidR="001B1951" w:rsidRPr="00341696" w14:paraId="3BE89180" w14:textId="77777777" w:rsidTr="00FC27B0">
        <w:tblPrEx>
          <w:tblLook w:val="01E0" w:firstRow="1" w:lastRow="1" w:firstColumn="1" w:lastColumn="1" w:noHBand="0" w:noVBand="0"/>
        </w:tblPrEx>
        <w:trPr>
          <w:cantSplit/>
          <w:trHeight w:val="350"/>
        </w:trPr>
        <w:tc>
          <w:tcPr>
            <w:tcW w:w="2069" w:type="dxa"/>
          </w:tcPr>
          <w:p w14:paraId="5FA98D12" w14:textId="77777777" w:rsidR="001B1951" w:rsidRPr="00D36347" w:rsidRDefault="001B1951" w:rsidP="00FC27B0">
            <w:pPr>
              <w:spacing w:after="60"/>
              <w:rPr>
                <w:i/>
                <w:iCs/>
                <w:sz w:val="20"/>
              </w:rPr>
            </w:pPr>
            <w:r w:rsidRPr="00D36347">
              <w:rPr>
                <w:i/>
                <w:iCs/>
                <w:sz w:val="20"/>
              </w:rPr>
              <w:t>h</w:t>
            </w:r>
          </w:p>
        </w:tc>
        <w:tc>
          <w:tcPr>
            <w:tcW w:w="739" w:type="dxa"/>
          </w:tcPr>
          <w:p w14:paraId="0695DDBC" w14:textId="77777777" w:rsidR="001B1951" w:rsidRPr="00341696" w:rsidRDefault="001B1951" w:rsidP="00FC27B0">
            <w:pPr>
              <w:spacing w:after="60"/>
              <w:rPr>
                <w:iCs/>
                <w:sz w:val="20"/>
              </w:rPr>
            </w:pPr>
            <w:r w:rsidRPr="00341696">
              <w:rPr>
                <w:iCs/>
                <w:sz w:val="20"/>
              </w:rPr>
              <w:t>none</w:t>
            </w:r>
          </w:p>
        </w:tc>
        <w:tc>
          <w:tcPr>
            <w:tcW w:w="6768" w:type="dxa"/>
          </w:tcPr>
          <w:p w14:paraId="3E6821E1" w14:textId="77777777" w:rsidR="001B1951" w:rsidRPr="00341696" w:rsidRDefault="001B1951" w:rsidP="00FC27B0">
            <w:pPr>
              <w:spacing w:after="60"/>
              <w:rPr>
                <w:iCs/>
                <w:sz w:val="20"/>
              </w:rPr>
            </w:pPr>
            <w:r w:rsidRPr="00341696">
              <w:rPr>
                <w:iCs/>
                <w:sz w:val="20"/>
              </w:rPr>
              <w:t>An Operating Hour</w:t>
            </w:r>
            <w:r>
              <w:rPr>
                <w:iCs/>
                <w:sz w:val="20"/>
              </w:rPr>
              <w:t>.</w:t>
            </w:r>
          </w:p>
        </w:tc>
      </w:tr>
      <w:tr w:rsidR="001B1951" w:rsidRPr="00341696" w14:paraId="198F10EB" w14:textId="77777777" w:rsidTr="00FC27B0">
        <w:tblPrEx>
          <w:tblLook w:val="01E0" w:firstRow="1" w:lastRow="1" w:firstColumn="1" w:lastColumn="1" w:noHBand="0" w:noVBand="0"/>
        </w:tblPrEx>
        <w:trPr>
          <w:cantSplit/>
          <w:trHeight w:val="350"/>
        </w:trPr>
        <w:tc>
          <w:tcPr>
            <w:tcW w:w="2069" w:type="dxa"/>
          </w:tcPr>
          <w:p w14:paraId="6422B064" w14:textId="77777777" w:rsidR="001B1951" w:rsidRPr="00D36347" w:rsidRDefault="001B1951" w:rsidP="00FC27B0">
            <w:pPr>
              <w:spacing w:after="60"/>
              <w:rPr>
                <w:i/>
                <w:iCs/>
                <w:sz w:val="20"/>
              </w:rPr>
            </w:pPr>
            <w:r>
              <w:rPr>
                <w:i/>
                <w:iCs/>
                <w:sz w:val="20"/>
              </w:rPr>
              <w:t>a</w:t>
            </w:r>
          </w:p>
        </w:tc>
        <w:tc>
          <w:tcPr>
            <w:tcW w:w="739" w:type="dxa"/>
          </w:tcPr>
          <w:p w14:paraId="21D5E4D1" w14:textId="77777777" w:rsidR="001B1951" w:rsidRPr="00341696" w:rsidRDefault="001B1951" w:rsidP="00FC27B0">
            <w:pPr>
              <w:spacing w:after="60"/>
              <w:rPr>
                <w:iCs/>
                <w:sz w:val="20"/>
              </w:rPr>
            </w:pPr>
            <w:r w:rsidRPr="00341696">
              <w:rPr>
                <w:iCs/>
                <w:sz w:val="20"/>
              </w:rPr>
              <w:t>none</w:t>
            </w:r>
          </w:p>
        </w:tc>
        <w:tc>
          <w:tcPr>
            <w:tcW w:w="6768" w:type="dxa"/>
          </w:tcPr>
          <w:p w14:paraId="25B7DC67" w14:textId="77777777" w:rsidR="001B1951" w:rsidRPr="00341696" w:rsidRDefault="001B1951" w:rsidP="00FC27B0">
            <w:pPr>
              <w:spacing w:after="60"/>
              <w:rPr>
                <w:iCs/>
                <w:sz w:val="20"/>
              </w:rPr>
            </w:pPr>
            <w:r w:rsidRPr="00341696">
              <w:rPr>
                <w:iCs/>
                <w:sz w:val="20"/>
              </w:rPr>
              <w:t>A</w:t>
            </w:r>
            <w:r>
              <w:rPr>
                <w:iCs/>
                <w:sz w:val="20"/>
              </w:rPr>
              <w:t>ll</w:t>
            </w:r>
            <w:r w:rsidRPr="00341696">
              <w:rPr>
                <w:iCs/>
                <w:sz w:val="20"/>
              </w:rPr>
              <w:t xml:space="preserve"> </w:t>
            </w:r>
            <w:r>
              <w:rPr>
                <w:iCs/>
                <w:sz w:val="20"/>
              </w:rPr>
              <w:t>CRR Account Holders represented by the Counter-Party.</w:t>
            </w:r>
          </w:p>
        </w:tc>
      </w:tr>
      <w:tr w:rsidR="001B1951" w:rsidRPr="00341696" w14:paraId="0734519F" w14:textId="77777777" w:rsidTr="00FC27B0">
        <w:tblPrEx>
          <w:tblLook w:val="01E0" w:firstRow="1" w:lastRow="1" w:firstColumn="1" w:lastColumn="1" w:noHBand="0" w:noVBand="0"/>
        </w:tblPrEx>
        <w:trPr>
          <w:cantSplit/>
          <w:trHeight w:val="350"/>
        </w:trPr>
        <w:tc>
          <w:tcPr>
            <w:tcW w:w="2069" w:type="dxa"/>
          </w:tcPr>
          <w:p w14:paraId="2088D560" w14:textId="77777777" w:rsidR="001B1951" w:rsidRPr="00D36347" w:rsidRDefault="001B1951" w:rsidP="00FC27B0">
            <w:pPr>
              <w:spacing w:after="60"/>
              <w:rPr>
                <w:i/>
                <w:iCs/>
                <w:sz w:val="20"/>
              </w:rPr>
            </w:pPr>
            <w:r w:rsidRPr="00D36347">
              <w:rPr>
                <w:i/>
                <w:iCs/>
                <w:sz w:val="20"/>
              </w:rPr>
              <w:t>ci100</w:t>
            </w:r>
          </w:p>
        </w:tc>
        <w:tc>
          <w:tcPr>
            <w:tcW w:w="739" w:type="dxa"/>
          </w:tcPr>
          <w:p w14:paraId="3C6E7AB9" w14:textId="77777777" w:rsidR="001B1951" w:rsidRPr="00341696" w:rsidRDefault="001B1951" w:rsidP="00FC27B0">
            <w:pPr>
              <w:spacing w:after="60"/>
              <w:rPr>
                <w:iCs/>
                <w:sz w:val="20"/>
              </w:rPr>
            </w:pPr>
            <w:r>
              <w:rPr>
                <w:iCs/>
                <w:sz w:val="20"/>
              </w:rPr>
              <w:t>none</w:t>
            </w:r>
          </w:p>
        </w:tc>
        <w:tc>
          <w:tcPr>
            <w:tcW w:w="6768" w:type="dxa"/>
          </w:tcPr>
          <w:p w14:paraId="7566E38B" w14:textId="77777777" w:rsidR="001B1951" w:rsidRPr="00341696" w:rsidRDefault="001B1951" w:rsidP="00FC27B0">
            <w:pPr>
              <w:spacing w:after="60"/>
              <w:rPr>
                <w:iCs/>
                <w:sz w:val="20"/>
              </w:rPr>
            </w:pPr>
            <w:r>
              <w:rPr>
                <w:iCs/>
                <w:sz w:val="20"/>
              </w:rPr>
              <w:t>100</w:t>
            </w:r>
            <w:r w:rsidRPr="00E85945">
              <w:rPr>
                <w:iCs/>
                <w:sz w:val="20"/>
                <w:vertAlign w:val="superscript"/>
              </w:rPr>
              <w:t>th</w:t>
            </w:r>
            <w:r>
              <w:rPr>
                <w:iCs/>
                <w:sz w:val="20"/>
              </w:rPr>
              <w:t xml:space="preserve"> percentile confidence interval.</w:t>
            </w:r>
          </w:p>
        </w:tc>
      </w:tr>
    </w:tbl>
    <w:p w14:paraId="7D2BF9A1" w14:textId="77777777" w:rsidR="001B1951" w:rsidRPr="00341696" w:rsidRDefault="001B1951" w:rsidP="001B1951">
      <w:pPr>
        <w:spacing w:before="240" w:after="240"/>
        <w:ind w:left="720" w:hanging="720"/>
        <w:rPr>
          <w:iCs/>
        </w:rPr>
      </w:pPr>
      <w:r w:rsidRPr="00341696">
        <w:rPr>
          <w:iCs/>
        </w:rPr>
        <w:t>(3)</w:t>
      </w:r>
      <w:r w:rsidRPr="00341696">
        <w:rPr>
          <w:iCs/>
        </w:rPr>
        <w:tab/>
        <w:t xml:space="preserve">The FCE for PTP Options (FCEOPT) held by </w:t>
      </w:r>
      <w:r w:rsidRPr="00545E0B">
        <w:t>all the CRR Account Holders represented by</w:t>
      </w:r>
      <w:r>
        <w:t xml:space="preserve"> </w:t>
      </w:r>
      <w:r w:rsidRPr="00341696">
        <w:rPr>
          <w:iCs/>
        </w:rPr>
        <w:t xml:space="preserve">the Counter-Party as </w:t>
      </w:r>
      <w:r>
        <w:rPr>
          <w:iCs/>
        </w:rPr>
        <w:t>CRR O</w:t>
      </w:r>
      <w:r w:rsidRPr="00341696">
        <w:rPr>
          <w:iCs/>
        </w:rPr>
        <w:t xml:space="preserve">wner of record at </w:t>
      </w:r>
      <w:r>
        <w:rPr>
          <w:iCs/>
        </w:rPr>
        <w:t xml:space="preserve">ERCOT are </w:t>
      </w:r>
      <w:r w:rsidRPr="00341696">
        <w:rPr>
          <w:iCs/>
        </w:rPr>
        <w:t>calculated as follows</w:t>
      </w:r>
      <w:r>
        <w:rPr>
          <w:iCs/>
        </w:rPr>
        <w:t>:</w:t>
      </w:r>
    </w:p>
    <w:p w14:paraId="1B149086" w14:textId="77777777" w:rsidR="001B1951" w:rsidRDefault="001B1951" w:rsidP="001B1951">
      <w:pPr>
        <w:pStyle w:val="Instructions"/>
        <w:spacing w:after="0"/>
        <w:ind w:left="720"/>
        <w:rPr>
          <w:i w:val="0"/>
        </w:rPr>
      </w:pPr>
      <w:r w:rsidRPr="002475CE">
        <w:rPr>
          <w:i w:val="0"/>
        </w:rPr>
        <w:t>FCEOPT</w:t>
      </w:r>
      <w:r w:rsidRPr="005B6D42">
        <w:t xml:space="preserve"> </w:t>
      </w:r>
      <w:r>
        <w:rPr>
          <w:rFonts w:ascii="Times New Roman Bold" w:hAnsi="Times New Roman Bold"/>
          <w:vertAlign w:val="subscript"/>
        </w:rPr>
        <w:t>a</w:t>
      </w:r>
      <w:r w:rsidRPr="002475CE">
        <w:rPr>
          <w:i w:val="0"/>
        </w:rPr>
        <w:t xml:space="preserve"> </w:t>
      </w:r>
      <w:r w:rsidRPr="002475CE">
        <w:rPr>
          <w:i w:val="0"/>
        </w:rPr>
        <w:tab/>
        <w:t>=</w:t>
      </w:r>
      <w:r w:rsidRPr="002475CE">
        <w:rPr>
          <w:i w:val="0"/>
        </w:rPr>
        <w:tab/>
      </w:r>
      <w:r>
        <w:rPr>
          <w:i w:val="0"/>
        </w:rPr>
        <w:t xml:space="preserve">- </w:t>
      </w:r>
      <w:r w:rsidRPr="000054E6">
        <w:rPr>
          <w:i w:val="0"/>
        </w:rPr>
        <w:t>∑</w:t>
      </w:r>
      <w:r w:rsidRPr="005B6D42">
        <w:rPr>
          <w:vertAlign w:val="subscript"/>
        </w:rPr>
        <w:t>m</w:t>
      </w:r>
      <w:r w:rsidRPr="000054E6">
        <w:rPr>
          <w:i w:val="0"/>
        </w:rPr>
        <w:t xml:space="preserve"> </w:t>
      </w:r>
      <w:r w:rsidRPr="00DC2980">
        <w:rPr>
          <w:i w:val="0"/>
        </w:rPr>
        <w:t>∑</w:t>
      </w:r>
      <w:r w:rsidRPr="005B6D42">
        <w:rPr>
          <w:vertAlign w:val="subscript"/>
        </w:rPr>
        <w:t>h</w:t>
      </w:r>
      <w:r w:rsidRPr="00DC2980">
        <w:rPr>
          <w:i w:val="0"/>
          <w:vertAlign w:val="subscript"/>
        </w:rPr>
        <w:t xml:space="preserve"> </w:t>
      </w:r>
      <w:r w:rsidRPr="00DC2980">
        <w:rPr>
          <w:i w:val="0"/>
        </w:rPr>
        <w:t>∑</w:t>
      </w:r>
      <w:r w:rsidRPr="005B6D42">
        <w:rPr>
          <w:vertAlign w:val="subscript"/>
        </w:rPr>
        <w:t>j, k</w:t>
      </w:r>
      <w:r w:rsidRPr="00DC2980">
        <w:rPr>
          <w:i w:val="0"/>
          <w:vertAlign w:val="subscript"/>
        </w:rPr>
        <w:t xml:space="preserve"> </w:t>
      </w:r>
      <w:r w:rsidRPr="00DC2980">
        <w:rPr>
          <w:i w:val="0"/>
        </w:rPr>
        <w:t>[(</w:t>
      </w:r>
      <w:r w:rsidRPr="000054E6">
        <w:rPr>
          <w:i w:val="0"/>
        </w:rPr>
        <w:t>NA</w:t>
      </w:r>
      <w:r w:rsidRPr="00DC2980">
        <w:rPr>
          <w:i w:val="0"/>
        </w:rPr>
        <w:t>O</w:t>
      </w:r>
      <w:r w:rsidRPr="000054E6">
        <w:rPr>
          <w:i w:val="0"/>
        </w:rPr>
        <w:t>PT</w:t>
      </w:r>
      <w:r w:rsidRPr="00DC2980">
        <w:rPr>
          <w:i w:val="0"/>
        </w:rPr>
        <w:t>MW</w:t>
      </w:r>
      <w:r w:rsidRPr="00DC2980">
        <w:rPr>
          <w:i w:val="0"/>
          <w:vertAlign w:val="subscript"/>
        </w:rPr>
        <w:t xml:space="preserve"> </w:t>
      </w:r>
      <w:r w:rsidRPr="005B6D42">
        <w:rPr>
          <w:vertAlign w:val="subscript"/>
        </w:rPr>
        <w:t>m, h, (j, k)</w:t>
      </w:r>
      <w:r w:rsidRPr="00DC2980">
        <w:rPr>
          <w:i w:val="0"/>
        </w:rPr>
        <w:t>)</w:t>
      </w:r>
      <w:r w:rsidRPr="000054E6">
        <w:rPr>
          <w:i w:val="0"/>
        </w:rPr>
        <w:t xml:space="preserve"> * Max(0,</w:t>
      </w:r>
      <w:r>
        <w:rPr>
          <w:i w:val="0"/>
        </w:rPr>
        <w:t xml:space="preserve"> </w:t>
      </w:r>
      <w:r w:rsidRPr="000054E6">
        <w:rPr>
          <w:i w:val="0"/>
        </w:rPr>
        <w:t xml:space="preserve">A </w:t>
      </w:r>
      <w:r w:rsidRPr="005B6D42">
        <w:rPr>
          <w:vertAlign w:val="subscript"/>
        </w:rPr>
        <w:t>ci99, ctou, (j, k)</w:t>
      </w:r>
      <w:r w:rsidRPr="000054E6">
        <w:rPr>
          <w:i w:val="0"/>
        </w:rPr>
        <w:t>)]</w:t>
      </w:r>
    </w:p>
    <w:p w14:paraId="7EF9220B" w14:textId="77777777" w:rsidR="001B1951" w:rsidRDefault="001B1951" w:rsidP="001B1951">
      <w:pPr>
        <w:keepNext/>
        <w:rPr>
          <w:iCs/>
        </w:rPr>
      </w:pPr>
    </w:p>
    <w:p w14:paraId="369BF722" w14:textId="77777777" w:rsidR="001B1951" w:rsidRPr="00341696" w:rsidRDefault="001B1951" w:rsidP="001B1951">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8"/>
        <w:gridCol w:w="739"/>
        <w:gridCol w:w="6595"/>
      </w:tblGrid>
      <w:tr w:rsidR="001B1951" w:rsidRPr="00341696" w14:paraId="4637D217" w14:textId="77777777" w:rsidTr="00FC27B0">
        <w:trPr>
          <w:cantSplit/>
          <w:trHeight w:val="351"/>
          <w:tblHeader/>
        </w:trPr>
        <w:tc>
          <w:tcPr>
            <w:tcW w:w="1998" w:type="dxa"/>
          </w:tcPr>
          <w:p w14:paraId="1864A600" w14:textId="77777777" w:rsidR="001B1951" w:rsidRPr="00341696" w:rsidRDefault="001B1951" w:rsidP="00FC27B0">
            <w:pPr>
              <w:spacing w:after="120"/>
              <w:rPr>
                <w:b/>
                <w:iCs/>
                <w:sz w:val="20"/>
              </w:rPr>
            </w:pPr>
            <w:r w:rsidRPr="00341696">
              <w:rPr>
                <w:b/>
                <w:iCs/>
                <w:sz w:val="20"/>
              </w:rPr>
              <w:t>Variable</w:t>
            </w:r>
          </w:p>
        </w:tc>
        <w:tc>
          <w:tcPr>
            <w:tcW w:w="739" w:type="dxa"/>
          </w:tcPr>
          <w:p w14:paraId="68410EE3" w14:textId="77777777" w:rsidR="001B1951" w:rsidRPr="00341696" w:rsidRDefault="001B1951" w:rsidP="00FC27B0">
            <w:pPr>
              <w:spacing w:after="120"/>
              <w:rPr>
                <w:b/>
                <w:iCs/>
                <w:sz w:val="20"/>
              </w:rPr>
            </w:pPr>
            <w:r w:rsidRPr="00341696">
              <w:rPr>
                <w:b/>
                <w:iCs/>
                <w:sz w:val="20"/>
              </w:rPr>
              <w:t>Unit</w:t>
            </w:r>
          </w:p>
        </w:tc>
        <w:tc>
          <w:tcPr>
            <w:tcW w:w="6595" w:type="dxa"/>
          </w:tcPr>
          <w:p w14:paraId="22E4FFD8" w14:textId="77777777" w:rsidR="001B1951" w:rsidRPr="00341696" w:rsidRDefault="001B1951" w:rsidP="00FC27B0">
            <w:pPr>
              <w:spacing w:after="120"/>
              <w:rPr>
                <w:b/>
                <w:iCs/>
                <w:sz w:val="20"/>
              </w:rPr>
            </w:pPr>
            <w:r w:rsidRPr="00341696">
              <w:rPr>
                <w:b/>
                <w:iCs/>
                <w:sz w:val="20"/>
              </w:rPr>
              <w:t>Description</w:t>
            </w:r>
          </w:p>
        </w:tc>
      </w:tr>
      <w:tr w:rsidR="001B1951" w:rsidRPr="00341696" w14:paraId="3743A8CF" w14:textId="77777777" w:rsidTr="00FC27B0">
        <w:trPr>
          <w:cantSplit/>
          <w:trHeight w:val="519"/>
          <w:tblHeader/>
        </w:trPr>
        <w:tc>
          <w:tcPr>
            <w:tcW w:w="1998" w:type="dxa"/>
          </w:tcPr>
          <w:p w14:paraId="6683A747" w14:textId="77777777" w:rsidR="001B1951" w:rsidRPr="00341696" w:rsidRDefault="001B1951" w:rsidP="00FC27B0">
            <w:pPr>
              <w:spacing w:after="60"/>
              <w:rPr>
                <w:iCs/>
                <w:sz w:val="20"/>
              </w:rPr>
            </w:pPr>
            <w:r w:rsidRPr="00341696">
              <w:rPr>
                <w:iCs/>
                <w:sz w:val="20"/>
              </w:rPr>
              <w:t xml:space="preserve">FCEOPT </w:t>
            </w:r>
            <w:r>
              <w:rPr>
                <w:i/>
                <w:iCs/>
                <w:sz w:val="20"/>
                <w:vertAlign w:val="subscript"/>
              </w:rPr>
              <w:t>a</w:t>
            </w:r>
          </w:p>
        </w:tc>
        <w:tc>
          <w:tcPr>
            <w:tcW w:w="739" w:type="dxa"/>
          </w:tcPr>
          <w:p w14:paraId="63B53059" w14:textId="77777777" w:rsidR="001B1951" w:rsidRPr="00341696" w:rsidRDefault="001B1951" w:rsidP="00FC27B0">
            <w:pPr>
              <w:spacing w:after="60"/>
              <w:rPr>
                <w:iCs/>
                <w:sz w:val="20"/>
              </w:rPr>
            </w:pPr>
            <w:r w:rsidRPr="00341696">
              <w:rPr>
                <w:iCs/>
                <w:sz w:val="20"/>
              </w:rPr>
              <w:t>$</w:t>
            </w:r>
          </w:p>
        </w:tc>
        <w:tc>
          <w:tcPr>
            <w:tcW w:w="6595" w:type="dxa"/>
          </w:tcPr>
          <w:p w14:paraId="390CB334" w14:textId="77777777" w:rsidR="001B1951" w:rsidRPr="00341696" w:rsidRDefault="001B1951" w:rsidP="00FC27B0">
            <w:pPr>
              <w:spacing w:after="60"/>
              <w:rPr>
                <w:iCs/>
                <w:sz w:val="20"/>
              </w:rPr>
            </w:pPr>
            <w:r w:rsidRPr="00341696">
              <w:rPr>
                <w:i/>
                <w:iCs/>
                <w:sz w:val="20"/>
              </w:rPr>
              <w:t>Future Credit Exposure for PTP Options</w:t>
            </w:r>
            <w:r w:rsidRPr="008C1469">
              <w:rPr>
                <w:iCs/>
                <w:sz w:val="20"/>
              </w:rPr>
              <w:sym w:font="Symbol" w:char="F0BE"/>
            </w:r>
            <w:r w:rsidRPr="00341696">
              <w:rPr>
                <w:iCs/>
                <w:sz w:val="20"/>
              </w:rPr>
              <w:t xml:space="preserve">FCE for all PTP Options held by </w:t>
            </w:r>
            <w:r w:rsidRPr="00CF238E">
              <w:rPr>
                <w:sz w:val="20"/>
              </w:rPr>
              <w:t>all CRR Account Holders represented by</w:t>
            </w:r>
            <w:r>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w:t>
            </w:r>
            <w:r>
              <w:rPr>
                <w:iCs/>
                <w:sz w:val="20"/>
              </w:rPr>
              <w:t xml:space="preserve">for all Operating Days remaining in the current operating month and Prompt Month.  </w:t>
            </w:r>
          </w:p>
        </w:tc>
      </w:tr>
      <w:tr w:rsidR="001B1951" w:rsidRPr="00341696" w14:paraId="530AEFF9" w14:textId="77777777" w:rsidTr="00FC27B0">
        <w:tblPrEx>
          <w:tblLook w:val="01E0" w:firstRow="1" w:lastRow="1" w:firstColumn="1" w:lastColumn="1" w:noHBand="0" w:noVBand="0"/>
        </w:tblPrEx>
        <w:trPr>
          <w:cantSplit/>
          <w:trHeight w:val="350"/>
          <w:tblHeader/>
        </w:trPr>
        <w:tc>
          <w:tcPr>
            <w:tcW w:w="1998" w:type="dxa"/>
          </w:tcPr>
          <w:p w14:paraId="39AFDBA6" w14:textId="77777777" w:rsidR="001B1951" w:rsidRPr="000433EB" w:rsidRDefault="001B1951" w:rsidP="00FC27B0">
            <w:pPr>
              <w:spacing w:after="60"/>
              <w:rPr>
                <w:sz w:val="20"/>
              </w:rPr>
            </w:pPr>
            <w:r w:rsidRPr="00DC2980">
              <w:rPr>
                <w:sz w:val="20"/>
              </w:rPr>
              <w:t xml:space="preserve">A </w:t>
            </w:r>
            <w:r w:rsidRPr="005B6D42">
              <w:rPr>
                <w:i/>
                <w:sz w:val="20"/>
                <w:vertAlign w:val="subscript"/>
              </w:rPr>
              <w:t>ci99, ctou, (j, k)</w:t>
            </w:r>
          </w:p>
        </w:tc>
        <w:tc>
          <w:tcPr>
            <w:tcW w:w="739" w:type="dxa"/>
          </w:tcPr>
          <w:p w14:paraId="2A8A4FF7" w14:textId="77777777" w:rsidR="001B1951" w:rsidRPr="000433EB" w:rsidRDefault="001B1951" w:rsidP="00FC27B0">
            <w:pPr>
              <w:spacing w:after="60"/>
              <w:rPr>
                <w:sz w:val="20"/>
              </w:rPr>
            </w:pPr>
            <w:r w:rsidRPr="00DC2980">
              <w:rPr>
                <w:sz w:val="20"/>
              </w:rPr>
              <w:t>$/MW per hour</w:t>
            </w:r>
          </w:p>
        </w:tc>
        <w:tc>
          <w:tcPr>
            <w:tcW w:w="6595" w:type="dxa"/>
          </w:tcPr>
          <w:p w14:paraId="172A7659" w14:textId="2ABCDEEB" w:rsidR="001B1951" w:rsidRPr="000433EB" w:rsidRDefault="001B1951" w:rsidP="00FC27B0">
            <w:pPr>
              <w:spacing w:after="60"/>
              <w:rPr>
                <w:i/>
                <w:sz w:val="20"/>
              </w:rPr>
            </w:pPr>
            <w:r w:rsidRPr="00DC2980">
              <w:rPr>
                <w:i/>
                <w:iCs/>
                <w:sz w:val="20"/>
              </w:rPr>
              <w:t>Path Specific DAM Based Adder</w:t>
            </w:r>
            <w:r w:rsidRPr="00DC2980">
              <w:rPr>
                <w:iCs/>
                <w:sz w:val="20"/>
              </w:rPr>
              <w:sym w:font="Symbol" w:char="F0BE"/>
            </w:r>
            <w:r w:rsidRPr="00DC2980">
              <w:rPr>
                <w:iCs/>
                <w:sz w:val="20"/>
              </w:rPr>
              <w:t xml:space="preserve">Path specific DAM based adder calculated as 99th percentile of the average rolling consecutive DAM settled price for the CRR source </w:t>
            </w:r>
            <w:r w:rsidRPr="00DC2980">
              <w:rPr>
                <w:i/>
                <w:iCs/>
                <w:sz w:val="20"/>
              </w:rPr>
              <w:t>j</w:t>
            </w:r>
            <w:r w:rsidRPr="00DC2980">
              <w:rPr>
                <w:iCs/>
                <w:sz w:val="20"/>
              </w:rPr>
              <w:t xml:space="preserve"> and sink </w:t>
            </w:r>
            <w:r w:rsidRPr="00DC2980">
              <w:rPr>
                <w:i/>
                <w:iCs/>
                <w:sz w:val="20"/>
              </w:rPr>
              <w:t>k</w:t>
            </w:r>
            <w:r w:rsidRPr="00DC2980">
              <w:rPr>
                <w:iCs/>
                <w:sz w:val="20"/>
              </w:rPr>
              <w:t xml:space="preserve"> over a period that represents a month for each</w:t>
            </w:r>
            <w:r>
              <w:rPr>
                <w:iCs/>
                <w:sz w:val="20"/>
              </w:rPr>
              <w:t xml:space="preserve"> CRR Time Of Use</w:t>
            </w:r>
            <w:r w:rsidRPr="00DC2980">
              <w:rPr>
                <w:iCs/>
                <w:sz w:val="20"/>
              </w:rPr>
              <w:t xml:space="preserve"> </w:t>
            </w:r>
            <w:r>
              <w:rPr>
                <w:iCs/>
                <w:sz w:val="20"/>
              </w:rPr>
              <w:t xml:space="preserve">(TOU) </w:t>
            </w:r>
            <w:r w:rsidRPr="00DC2980">
              <w:rPr>
                <w:i/>
                <w:iCs/>
                <w:sz w:val="20"/>
              </w:rPr>
              <w:t>ctou</w:t>
            </w:r>
            <w:r w:rsidRPr="00C82B98">
              <w:rPr>
                <w:iCs/>
                <w:sz w:val="20"/>
              </w:rPr>
              <w:t xml:space="preserve"> </w:t>
            </w:r>
            <w:r w:rsidRPr="00DC2980">
              <w:rPr>
                <w:iCs/>
                <w:sz w:val="20"/>
              </w:rPr>
              <w:t xml:space="preserve">product type </w:t>
            </w:r>
            <w:r w:rsidR="00EE41DA" w:rsidRPr="00887C6A">
              <w:rPr>
                <w:sz w:val="20"/>
              </w:rPr>
              <w:t>(</w:t>
            </w:r>
            <w:r w:rsidR="00EE41DA" w:rsidRPr="00D92BC0">
              <w:rPr>
                <w:sz w:val="20"/>
              </w:rPr>
              <w:t>18 days for</w:t>
            </w:r>
            <w:del w:id="321" w:author="Vistra" w:date="2025-06-11T14:37:00Z" w16du:dateUtc="2025-06-11T19:37:00Z">
              <w:r w:rsidR="00EE41DA" w:rsidRPr="00D92BC0" w:rsidDel="00E4372D">
                <w:rPr>
                  <w:sz w:val="20"/>
                </w:rPr>
                <w:delText xml:space="preserve"> 5*16</w:delText>
              </w:r>
            </w:del>
            <w:ins w:id="322" w:author="Vistra" w:date="2025-06-11T14:37:00Z" w16du:dateUtc="2025-06-11T19:37:00Z">
              <w:r w:rsidR="00EE41DA" w:rsidRPr="00D92BC0">
                <w:rPr>
                  <w:sz w:val="20"/>
                </w:rPr>
                <w:t xml:space="preserve"> 5x</w:t>
              </w:r>
            </w:ins>
            <w:ins w:id="323" w:author="Vistra" w:date="2025-07-16T16:20:00Z" w16du:dateUtc="2025-07-16T21:20:00Z">
              <w:r w:rsidR="00EE41DA">
                <w:rPr>
                  <w:sz w:val="20"/>
                </w:rPr>
                <w:t>h</w:t>
              </w:r>
            </w:ins>
            <w:ins w:id="324" w:author="Vistra" w:date="2025-06-11T14:37:00Z" w16du:dateUtc="2025-06-11T19:37:00Z">
              <w:r w:rsidR="00EE41DA" w:rsidRPr="00D92BC0">
                <w:rPr>
                  <w:sz w:val="20"/>
                </w:rPr>
                <w:t>our (5x</w:t>
              </w:r>
            </w:ins>
            <w:ins w:id="325" w:author="Vistra" w:date="2025-07-16T16:20:00Z" w16du:dateUtc="2025-07-16T21:20:00Z">
              <w:r w:rsidR="00EE41DA">
                <w:rPr>
                  <w:sz w:val="20"/>
                </w:rPr>
                <w:t>“</w:t>
              </w:r>
            </w:ins>
            <w:ins w:id="326" w:author="Vistra" w:date="2025-06-11T14:37:00Z" w16du:dateUtc="2025-06-11T19:37:00Z">
              <w:r w:rsidR="00EE41DA" w:rsidRPr="00D92BC0">
                <w:rPr>
                  <w:sz w:val="20"/>
                </w:rPr>
                <w:t>H</w:t>
              </w:r>
            </w:ins>
            <w:ins w:id="327" w:author="Vistra" w:date="2025-07-16T16:20:00Z" w16du:dateUtc="2025-07-16T21:20:00Z">
              <w:r w:rsidR="00EE41DA">
                <w:rPr>
                  <w:sz w:val="20"/>
                </w:rPr>
                <w:t>”</w:t>
              </w:r>
            </w:ins>
            <w:ins w:id="328" w:author="Vistra" w:date="2025-06-11T14:37:00Z" w16du:dateUtc="2025-06-11T19:37:00Z">
              <w:r w:rsidR="00EE41DA" w:rsidRPr="00D92BC0">
                <w:rPr>
                  <w:sz w:val="20"/>
                </w:rPr>
                <w:t xml:space="preserve">) blocks for </w:t>
              </w:r>
            </w:ins>
            <w:ins w:id="329" w:author="Vistra" w:date="2025-07-16T16:20:00Z" w16du:dateUtc="2025-07-16T21:20:00Z">
              <w:r w:rsidR="00EE41DA">
                <w:rPr>
                  <w:sz w:val="20"/>
                </w:rPr>
                <w:t>s</w:t>
              </w:r>
            </w:ins>
            <w:ins w:id="330" w:author="Vistra" w:date="2025-06-11T14:37:00Z" w16du:dateUtc="2025-06-11T19:37:00Z">
              <w:r w:rsidR="00EE41DA" w:rsidRPr="00D92BC0">
                <w:rPr>
                  <w:sz w:val="20"/>
                </w:rPr>
                <w:t>olar (</w:t>
              </w:r>
            </w:ins>
            <w:ins w:id="331" w:author="Vistra" w:date="2025-07-16T16:20:00Z" w16du:dateUtc="2025-07-16T21:20:00Z">
              <w:r w:rsidR="00EE41DA">
                <w:rPr>
                  <w:sz w:val="20"/>
                </w:rPr>
                <w:t>“</w:t>
              </w:r>
            </w:ins>
            <w:ins w:id="332" w:author="Vistra" w:date="2025-06-11T14:37:00Z" w16du:dateUtc="2025-06-11T19:37:00Z">
              <w:r w:rsidR="00EE41DA" w:rsidRPr="00D92BC0">
                <w:rPr>
                  <w:sz w:val="20"/>
                </w:rPr>
                <w:t>S</w:t>
              </w:r>
            </w:ins>
            <w:ins w:id="333" w:author="Vistra" w:date="2025-07-16T16:20:00Z" w16du:dateUtc="2025-07-16T21:20:00Z">
              <w:r w:rsidR="00EE41DA">
                <w:rPr>
                  <w:sz w:val="20"/>
                </w:rPr>
                <w:t>”</w:t>
              </w:r>
            </w:ins>
            <w:ins w:id="334" w:author="Vistra" w:date="2025-06-11T14:37:00Z" w16du:dateUtc="2025-06-11T19:37:00Z">
              <w:r w:rsidR="00EE41DA" w:rsidRPr="00D92BC0">
                <w:rPr>
                  <w:sz w:val="20"/>
                </w:rPr>
                <w:t xml:space="preserve">) and </w:t>
              </w:r>
            </w:ins>
            <w:ins w:id="335" w:author="Vistra" w:date="2025-07-16T16:20:00Z" w16du:dateUtc="2025-07-16T21:20:00Z">
              <w:r w:rsidR="00EE41DA">
                <w:rPr>
                  <w:sz w:val="20"/>
                </w:rPr>
                <w:t>n</w:t>
              </w:r>
            </w:ins>
            <w:ins w:id="336" w:author="Vistra" w:date="2025-06-11T14:37:00Z" w16du:dateUtc="2025-06-11T19:37:00Z">
              <w:r w:rsidR="00EE41DA" w:rsidRPr="00D92BC0">
                <w:rPr>
                  <w:sz w:val="20"/>
                </w:rPr>
                <w:t>on-</w:t>
              </w:r>
            </w:ins>
            <w:ins w:id="337" w:author="Vistra" w:date="2025-07-16T16:21:00Z" w16du:dateUtc="2025-07-16T21:21:00Z">
              <w:r w:rsidR="00EE41DA">
                <w:rPr>
                  <w:sz w:val="20"/>
                </w:rPr>
                <w:t>s</w:t>
              </w:r>
            </w:ins>
            <w:ins w:id="338" w:author="Vistra" w:date="2025-06-11T14:37:00Z" w16du:dateUtc="2025-06-11T19:37:00Z">
              <w:r w:rsidR="00EE41DA" w:rsidRPr="00D92BC0">
                <w:rPr>
                  <w:sz w:val="20"/>
                </w:rPr>
                <w:t>olar (</w:t>
              </w:r>
            </w:ins>
            <w:ins w:id="339" w:author="Vistra" w:date="2025-07-16T16:21:00Z" w16du:dateUtc="2025-07-16T21:21:00Z">
              <w:r w:rsidR="00EE41DA">
                <w:rPr>
                  <w:sz w:val="20"/>
                </w:rPr>
                <w:t>“</w:t>
              </w:r>
            </w:ins>
            <w:ins w:id="340" w:author="Vistra" w:date="2025-06-11T14:37:00Z" w16du:dateUtc="2025-06-11T19:37:00Z">
              <w:r w:rsidR="00EE41DA" w:rsidRPr="00D92BC0">
                <w:rPr>
                  <w:sz w:val="20"/>
                </w:rPr>
                <w:t>NS</w:t>
              </w:r>
            </w:ins>
            <w:ins w:id="341" w:author="Vistra" w:date="2025-07-16T16:21:00Z" w16du:dateUtc="2025-07-16T21:21:00Z">
              <w:r w:rsidR="00EE41DA">
                <w:rPr>
                  <w:sz w:val="20"/>
                </w:rPr>
                <w:t>”</w:t>
              </w:r>
            </w:ins>
            <w:ins w:id="342" w:author="Vistra" w:date="2025-06-11T14:37:00Z" w16du:dateUtc="2025-06-11T19:37:00Z">
              <w:r w:rsidR="00EE41DA" w:rsidRPr="00D92BC0">
                <w:rPr>
                  <w:sz w:val="20"/>
                </w:rPr>
                <w:t>)</w:t>
              </w:r>
            </w:ins>
            <w:ins w:id="343" w:author="Vistra" w:date="2025-06-11T14:38:00Z" w16du:dateUtc="2025-06-11T19:38:00Z">
              <w:r w:rsidR="00EE41DA" w:rsidRPr="00D92BC0">
                <w:rPr>
                  <w:sz w:val="20"/>
                </w:rPr>
                <w:t xml:space="preserve"> hours</w:t>
              </w:r>
            </w:ins>
            <w:ins w:id="344" w:author="Vistra" w:date="2025-06-12T12:12:00Z" w16du:dateUtc="2025-06-12T17:12:00Z">
              <w:r w:rsidR="00EE41DA" w:rsidRPr="00D92BC0">
                <w:rPr>
                  <w:sz w:val="20"/>
                </w:rPr>
                <w:t xml:space="preserve"> </w:t>
              </w:r>
              <w:r w:rsidR="00EE41DA" w:rsidRPr="00EE41DA">
                <w:rPr>
                  <w:sz w:val="20"/>
                </w:rPr>
                <w:t>as defined in Section 7.3(5)(a)</w:t>
              </w:r>
            </w:ins>
            <w:r w:rsidR="00EE41DA" w:rsidRPr="00D92BC0">
              <w:rPr>
                <w:sz w:val="20"/>
              </w:rPr>
              <w:t>, 8 days for</w:t>
            </w:r>
            <w:del w:id="345" w:author="Vistra" w:date="2025-06-11T14:38:00Z" w16du:dateUtc="2025-06-11T19:38:00Z">
              <w:r w:rsidR="00EE41DA" w:rsidRPr="00D92BC0" w:rsidDel="00E4372D">
                <w:rPr>
                  <w:sz w:val="20"/>
                </w:rPr>
                <w:delText xml:space="preserve"> 2*16</w:delText>
              </w:r>
            </w:del>
            <w:ins w:id="346" w:author="Vistra" w:date="2025-06-11T14:38:00Z" w16du:dateUtc="2025-06-11T19:38:00Z">
              <w:r w:rsidR="00EE41DA" w:rsidRPr="00D92BC0">
                <w:rPr>
                  <w:sz w:val="20"/>
                </w:rPr>
                <w:t xml:space="preserve"> </w:t>
              </w:r>
            </w:ins>
            <w:ins w:id="347" w:author="Vistra" w:date="2025-06-11T14:39:00Z" w16du:dateUtc="2025-06-11T19:39:00Z">
              <w:r w:rsidR="00EE41DA" w:rsidRPr="00D92BC0">
                <w:rPr>
                  <w:sz w:val="20"/>
                </w:rPr>
                <w:t>2x</w:t>
              </w:r>
            </w:ins>
            <w:ins w:id="348" w:author="Vistra" w:date="2025-07-16T16:21:00Z" w16du:dateUtc="2025-07-16T21:21:00Z">
              <w:r w:rsidR="00EE41DA">
                <w:rPr>
                  <w:sz w:val="20"/>
                </w:rPr>
                <w:t>h</w:t>
              </w:r>
            </w:ins>
            <w:ins w:id="349" w:author="Vistra" w:date="2025-06-11T14:39:00Z" w16du:dateUtc="2025-06-11T19:39:00Z">
              <w:r w:rsidR="00EE41DA" w:rsidRPr="00D92BC0">
                <w:rPr>
                  <w:sz w:val="20"/>
                </w:rPr>
                <w:t>our (2x</w:t>
              </w:r>
            </w:ins>
            <w:ins w:id="350" w:author="Vistra" w:date="2025-07-16T16:21:00Z" w16du:dateUtc="2025-07-16T21:21:00Z">
              <w:r w:rsidR="00EE41DA">
                <w:rPr>
                  <w:sz w:val="20"/>
                </w:rPr>
                <w:t>“</w:t>
              </w:r>
            </w:ins>
            <w:ins w:id="351" w:author="Vistra" w:date="2025-06-11T14:39:00Z" w16du:dateUtc="2025-06-11T19:39:00Z">
              <w:r w:rsidR="00EE41DA" w:rsidRPr="00D92BC0">
                <w:rPr>
                  <w:sz w:val="20"/>
                </w:rPr>
                <w:t>H</w:t>
              </w:r>
            </w:ins>
            <w:ins w:id="352" w:author="Vistra" w:date="2025-07-16T16:21:00Z" w16du:dateUtc="2025-07-16T21:21:00Z">
              <w:r w:rsidR="00EE41DA">
                <w:rPr>
                  <w:sz w:val="20"/>
                </w:rPr>
                <w:t>”</w:t>
              </w:r>
            </w:ins>
            <w:ins w:id="353" w:author="Vistra" w:date="2025-06-11T14:39:00Z" w16du:dateUtc="2025-06-11T19:39:00Z">
              <w:r w:rsidR="00EE41DA" w:rsidRPr="00D92BC0">
                <w:rPr>
                  <w:sz w:val="20"/>
                </w:rPr>
                <w:t xml:space="preserve">) blocks for </w:t>
              </w:r>
            </w:ins>
            <w:ins w:id="354" w:author="Vistra" w:date="2025-07-16T16:21:00Z" w16du:dateUtc="2025-07-16T21:21:00Z">
              <w:r w:rsidR="00EE41DA">
                <w:rPr>
                  <w:sz w:val="20"/>
                </w:rPr>
                <w:t>s</w:t>
              </w:r>
            </w:ins>
            <w:ins w:id="355" w:author="Vistra" w:date="2025-06-11T14:39:00Z" w16du:dateUtc="2025-06-11T19:39:00Z">
              <w:r w:rsidR="00EE41DA" w:rsidRPr="00D92BC0">
                <w:rPr>
                  <w:sz w:val="20"/>
                </w:rPr>
                <w:t>olar (</w:t>
              </w:r>
            </w:ins>
            <w:ins w:id="356" w:author="Vistra" w:date="2025-07-16T16:21:00Z" w16du:dateUtc="2025-07-16T21:21:00Z">
              <w:r w:rsidR="00EE41DA">
                <w:rPr>
                  <w:sz w:val="20"/>
                </w:rPr>
                <w:t>“</w:t>
              </w:r>
            </w:ins>
            <w:ins w:id="357" w:author="Vistra" w:date="2025-06-11T14:39:00Z" w16du:dateUtc="2025-06-11T19:39:00Z">
              <w:r w:rsidR="00EE41DA" w:rsidRPr="00D92BC0">
                <w:rPr>
                  <w:sz w:val="20"/>
                </w:rPr>
                <w:t>S</w:t>
              </w:r>
            </w:ins>
            <w:ins w:id="358" w:author="Vistra" w:date="2025-07-16T16:21:00Z" w16du:dateUtc="2025-07-16T21:21:00Z">
              <w:r w:rsidR="00EE41DA">
                <w:rPr>
                  <w:sz w:val="20"/>
                </w:rPr>
                <w:t>”</w:t>
              </w:r>
            </w:ins>
            <w:ins w:id="359" w:author="Vistra" w:date="2025-06-11T14:39:00Z" w16du:dateUtc="2025-06-11T19:39:00Z">
              <w:r w:rsidR="00EE41DA" w:rsidRPr="00D92BC0">
                <w:rPr>
                  <w:sz w:val="20"/>
                </w:rPr>
                <w:t xml:space="preserve">) and </w:t>
              </w:r>
            </w:ins>
            <w:ins w:id="360" w:author="Vistra" w:date="2025-07-16T16:21:00Z" w16du:dateUtc="2025-07-16T21:21:00Z">
              <w:r w:rsidR="00EE41DA">
                <w:rPr>
                  <w:sz w:val="20"/>
                </w:rPr>
                <w:t>n</w:t>
              </w:r>
            </w:ins>
            <w:ins w:id="361" w:author="Vistra" w:date="2025-06-11T14:39:00Z" w16du:dateUtc="2025-06-11T19:39:00Z">
              <w:r w:rsidR="00EE41DA" w:rsidRPr="00D92BC0">
                <w:rPr>
                  <w:sz w:val="20"/>
                </w:rPr>
                <w:t>on-</w:t>
              </w:r>
            </w:ins>
            <w:ins w:id="362" w:author="Vistra" w:date="2025-07-16T16:21:00Z" w16du:dateUtc="2025-07-16T21:21:00Z">
              <w:r w:rsidR="00EE41DA">
                <w:rPr>
                  <w:sz w:val="20"/>
                </w:rPr>
                <w:t>s</w:t>
              </w:r>
            </w:ins>
            <w:ins w:id="363" w:author="Vistra" w:date="2025-06-11T14:39:00Z" w16du:dateUtc="2025-06-11T19:39:00Z">
              <w:r w:rsidR="00EE41DA" w:rsidRPr="00D92BC0">
                <w:rPr>
                  <w:sz w:val="20"/>
                </w:rPr>
                <w:t>olar (</w:t>
              </w:r>
            </w:ins>
            <w:ins w:id="364" w:author="Vistra" w:date="2025-07-16T16:21:00Z" w16du:dateUtc="2025-07-16T21:21:00Z">
              <w:r w:rsidR="00EE41DA">
                <w:rPr>
                  <w:sz w:val="20"/>
                </w:rPr>
                <w:t>“</w:t>
              </w:r>
            </w:ins>
            <w:ins w:id="365" w:author="Vistra" w:date="2025-06-11T14:39:00Z" w16du:dateUtc="2025-06-11T19:39:00Z">
              <w:r w:rsidR="00EE41DA" w:rsidRPr="00D92BC0">
                <w:rPr>
                  <w:sz w:val="20"/>
                </w:rPr>
                <w:t>NS</w:t>
              </w:r>
            </w:ins>
            <w:ins w:id="366" w:author="Vistra" w:date="2025-07-16T16:21:00Z" w16du:dateUtc="2025-07-16T21:21:00Z">
              <w:r w:rsidR="00EE41DA">
                <w:rPr>
                  <w:sz w:val="20"/>
                </w:rPr>
                <w:t>”</w:t>
              </w:r>
            </w:ins>
            <w:ins w:id="367" w:author="Vistra" w:date="2025-06-11T14:39:00Z" w16du:dateUtc="2025-06-11T19:39:00Z">
              <w:r w:rsidR="00EE41DA" w:rsidRPr="00D92BC0">
                <w:rPr>
                  <w:sz w:val="20"/>
                </w:rPr>
                <w:t>) hours</w:t>
              </w:r>
            </w:ins>
            <w:ins w:id="368" w:author="Vistra" w:date="2025-06-12T12:12:00Z" w16du:dateUtc="2025-06-12T17:12:00Z">
              <w:r w:rsidR="00EE41DA" w:rsidRPr="00D92BC0">
                <w:rPr>
                  <w:sz w:val="20"/>
                </w:rPr>
                <w:t xml:space="preserve"> </w:t>
              </w:r>
              <w:r w:rsidR="00EE41DA" w:rsidRPr="00EE41DA">
                <w:rPr>
                  <w:sz w:val="20"/>
                </w:rPr>
                <w:t>as defined in Section 7.3(5)(b)</w:t>
              </w:r>
            </w:ins>
            <w:r w:rsidR="00EE41DA" w:rsidRPr="00D92BC0">
              <w:rPr>
                <w:sz w:val="20"/>
              </w:rPr>
              <w:t>,</w:t>
            </w:r>
            <w:r w:rsidR="00EE41DA" w:rsidRPr="00887C6A">
              <w:rPr>
                <w:sz w:val="20"/>
              </w:rPr>
              <w:t xml:space="preserve"> 28 days for 7*8).  </w:t>
            </w:r>
            <w:r w:rsidRPr="00DC2980">
              <w:rPr>
                <w:iCs/>
                <w:sz w:val="20"/>
              </w:rPr>
              <w:t xml:space="preserve">The look-back period for DAM settled prices shall be the lesser of </w:t>
            </w:r>
            <w:r>
              <w:rPr>
                <w:iCs/>
                <w:sz w:val="20"/>
              </w:rPr>
              <w:t>January 1, 2011</w:t>
            </w:r>
            <w:r w:rsidRPr="00DC2980">
              <w:rPr>
                <w:iCs/>
                <w:sz w:val="20"/>
              </w:rPr>
              <w:t xml:space="preserve"> to</w:t>
            </w:r>
            <w:r>
              <w:rPr>
                <w:iCs/>
                <w:sz w:val="20"/>
              </w:rPr>
              <w:t xml:space="preserve"> the</w:t>
            </w:r>
            <w:r w:rsidRPr="00DC2980">
              <w:rPr>
                <w:iCs/>
                <w:sz w:val="20"/>
              </w:rPr>
              <w:t xml:space="preserve"> current time</w:t>
            </w:r>
            <w:r>
              <w:rPr>
                <w:iCs/>
                <w:sz w:val="20"/>
              </w:rPr>
              <w:t>,</w:t>
            </w:r>
            <w:r w:rsidRPr="00DC2980">
              <w:rPr>
                <w:iCs/>
                <w:sz w:val="20"/>
              </w:rPr>
              <w:t xml:space="preserve"> and </w:t>
            </w:r>
            <w:r>
              <w:rPr>
                <w:iCs/>
                <w:sz w:val="20"/>
              </w:rPr>
              <w:t>the</w:t>
            </w:r>
            <w:r w:rsidRPr="008E6150">
              <w:rPr>
                <w:iCs/>
                <w:sz w:val="20"/>
              </w:rPr>
              <w:t xml:space="preserve"> </w:t>
            </w:r>
            <w:r w:rsidRPr="00DC2980">
              <w:rPr>
                <w:iCs/>
                <w:sz w:val="20"/>
              </w:rPr>
              <w:t xml:space="preserve">current time minus </w:t>
            </w:r>
            <w:r>
              <w:rPr>
                <w:iCs/>
                <w:sz w:val="20"/>
              </w:rPr>
              <w:t>three</w:t>
            </w:r>
            <w:r w:rsidRPr="00DC2980">
              <w:rPr>
                <w:iCs/>
                <w:sz w:val="20"/>
              </w:rPr>
              <w:t xml:space="preserve"> years.  If historical DASPPs are not available for a Settlement Point for one or more Operating Days, ERCOT will designate a proxy Settlement Point for this purpose, and the DASPPs of the proxy Settlement Point of corresponding Operating Days are used.</w:t>
            </w:r>
          </w:p>
        </w:tc>
      </w:tr>
      <w:tr w:rsidR="001B1951" w:rsidRPr="00341696" w14:paraId="6B5B8AEA" w14:textId="77777777" w:rsidTr="00FC27B0">
        <w:tblPrEx>
          <w:tblLook w:val="01E0" w:firstRow="1" w:lastRow="1" w:firstColumn="1" w:lastColumn="1" w:noHBand="0" w:noVBand="0"/>
        </w:tblPrEx>
        <w:trPr>
          <w:cantSplit/>
          <w:trHeight w:val="350"/>
          <w:tblHeader/>
        </w:trPr>
        <w:tc>
          <w:tcPr>
            <w:tcW w:w="1998" w:type="dxa"/>
          </w:tcPr>
          <w:p w14:paraId="65A513C6" w14:textId="77777777" w:rsidR="001B1951" w:rsidRPr="00341696" w:rsidRDefault="001B1951" w:rsidP="00FC27B0">
            <w:pPr>
              <w:spacing w:after="60"/>
              <w:rPr>
                <w:iCs/>
                <w:sz w:val="20"/>
              </w:rPr>
            </w:pPr>
            <w:r w:rsidRPr="00DC2980">
              <w:rPr>
                <w:sz w:val="20"/>
              </w:rPr>
              <w:t>NAOPTMW</w:t>
            </w:r>
            <w:r>
              <w:rPr>
                <w:sz w:val="20"/>
                <w:vertAlign w:val="subscript"/>
              </w:rPr>
              <w:t xml:space="preserve"> </w:t>
            </w:r>
            <w:r w:rsidRPr="005B6D42">
              <w:rPr>
                <w:i/>
                <w:sz w:val="20"/>
                <w:vertAlign w:val="subscript"/>
              </w:rPr>
              <w:t>m, h, (j, k)</w:t>
            </w:r>
          </w:p>
        </w:tc>
        <w:tc>
          <w:tcPr>
            <w:tcW w:w="739" w:type="dxa"/>
          </w:tcPr>
          <w:p w14:paraId="08F4777D" w14:textId="77777777" w:rsidR="001B1951" w:rsidRPr="00341696" w:rsidRDefault="001B1951" w:rsidP="00FC27B0">
            <w:pPr>
              <w:spacing w:after="60"/>
              <w:rPr>
                <w:iCs/>
                <w:sz w:val="20"/>
              </w:rPr>
            </w:pPr>
            <w:r>
              <w:rPr>
                <w:sz w:val="20"/>
              </w:rPr>
              <w:t>MW</w:t>
            </w:r>
          </w:p>
        </w:tc>
        <w:tc>
          <w:tcPr>
            <w:tcW w:w="6595" w:type="dxa"/>
          </w:tcPr>
          <w:p w14:paraId="2598A0BF" w14:textId="77777777" w:rsidR="001B1951" w:rsidRPr="00341696" w:rsidRDefault="001B1951" w:rsidP="00FC27B0">
            <w:pPr>
              <w:spacing w:after="60"/>
              <w:rPr>
                <w:iCs/>
                <w:sz w:val="20"/>
              </w:rPr>
            </w:pPr>
            <w:r w:rsidRPr="00DC2980">
              <w:rPr>
                <w:i/>
                <w:sz w:val="20"/>
              </w:rPr>
              <w:t>Net Awarded PTP Options</w:t>
            </w:r>
            <w:r w:rsidRPr="00DC2980">
              <w:rPr>
                <w:iCs/>
                <w:sz w:val="20"/>
              </w:rPr>
              <w:sym w:font="Symbol" w:char="F0BE"/>
            </w:r>
            <w:r w:rsidRPr="00DC2980">
              <w:rPr>
                <w:sz w:val="20"/>
              </w:rPr>
              <w:t xml:space="preserve">Net awarded PTP Options with the source </w:t>
            </w:r>
            <w:r w:rsidRPr="00DC2980">
              <w:rPr>
                <w:i/>
                <w:sz w:val="20"/>
              </w:rPr>
              <w:t>j</w:t>
            </w:r>
            <w:r w:rsidRPr="00DC2980">
              <w:rPr>
                <w:sz w:val="20"/>
              </w:rPr>
              <w:t xml:space="preserve"> and sink </w:t>
            </w:r>
            <w:r w:rsidRPr="00DC2980">
              <w:rPr>
                <w:i/>
                <w:sz w:val="20"/>
              </w:rPr>
              <w:t>k</w:t>
            </w:r>
            <w:r w:rsidRPr="00DC2980">
              <w:rPr>
                <w:sz w:val="20"/>
              </w:rPr>
              <w:t xml:space="preserve"> for the hour </w:t>
            </w:r>
            <w:r w:rsidRPr="00DC2980">
              <w:rPr>
                <w:i/>
                <w:sz w:val="20"/>
              </w:rPr>
              <w:t>h</w:t>
            </w:r>
            <w:r w:rsidRPr="00DC2980">
              <w:rPr>
                <w:sz w:val="20"/>
              </w:rPr>
              <w:t xml:space="preserve"> and month </w:t>
            </w:r>
            <w:r w:rsidRPr="00DC2980">
              <w:rPr>
                <w:i/>
                <w:sz w:val="20"/>
              </w:rPr>
              <w:t>m</w:t>
            </w:r>
            <w:r w:rsidRPr="00DC2980">
              <w:rPr>
                <w:sz w:val="20"/>
              </w:rPr>
              <w:t xml:space="preserve"> owned by </w:t>
            </w:r>
            <w:r w:rsidRPr="00CF238E">
              <w:rPr>
                <w:sz w:val="20"/>
              </w:rPr>
              <w:t>all CRR Account Holders represented by</w:t>
            </w:r>
            <w:r>
              <w:t xml:space="preserve"> </w:t>
            </w:r>
            <w:r w:rsidRPr="00DC2980">
              <w:rPr>
                <w:sz w:val="20"/>
              </w:rPr>
              <w:t>the Counter-Party as CRR Owner of record at ERCOT for remaining Operating Days in the current operating month, and Prompt Month.</w:t>
            </w:r>
          </w:p>
        </w:tc>
      </w:tr>
      <w:tr w:rsidR="001B1951" w:rsidRPr="00341696" w14:paraId="5148779C" w14:textId="77777777" w:rsidTr="00FC27B0">
        <w:tblPrEx>
          <w:tblLook w:val="01E0" w:firstRow="1" w:lastRow="1" w:firstColumn="1" w:lastColumn="1" w:noHBand="0" w:noVBand="0"/>
        </w:tblPrEx>
        <w:trPr>
          <w:cantSplit/>
          <w:trHeight w:val="350"/>
          <w:tblHeader/>
        </w:trPr>
        <w:tc>
          <w:tcPr>
            <w:tcW w:w="1998" w:type="dxa"/>
          </w:tcPr>
          <w:p w14:paraId="31ED1072" w14:textId="77777777" w:rsidR="001B1951" w:rsidRPr="005B6D42" w:rsidRDefault="001B1951" w:rsidP="00FC27B0">
            <w:pPr>
              <w:spacing w:after="60"/>
              <w:rPr>
                <w:i/>
                <w:iCs/>
                <w:sz w:val="20"/>
              </w:rPr>
            </w:pPr>
            <w:r w:rsidRPr="005B6D42">
              <w:rPr>
                <w:i/>
                <w:iCs/>
                <w:sz w:val="20"/>
              </w:rPr>
              <w:t>j</w:t>
            </w:r>
          </w:p>
        </w:tc>
        <w:tc>
          <w:tcPr>
            <w:tcW w:w="739" w:type="dxa"/>
          </w:tcPr>
          <w:p w14:paraId="6E9CAC5E" w14:textId="77777777" w:rsidR="001B1951" w:rsidRPr="00341696" w:rsidRDefault="001B1951" w:rsidP="00FC27B0">
            <w:pPr>
              <w:spacing w:after="60"/>
              <w:rPr>
                <w:iCs/>
                <w:sz w:val="20"/>
              </w:rPr>
            </w:pPr>
            <w:r w:rsidRPr="00341696">
              <w:rPr>
                <w:iCs/>
                <w:sz w:val="20"/>
              </w:rPr>
              <w:t>none</w:t>
            </w:r>
          </w:p>
        </w:tc>
        <w:tc>
          <w:tcPr>
            <w:tcW w:w="6595" w:type="dxa"/>
          </w:tcPr>
          <w:p w14:paraId="0B8D92E1" w14:textId="77777777" w:rsidR="001B1951" w:rsidRPr="00341696" w:rsidRDefault="001B1951" w:rsidP="00FC27B0">
            <w:pPr>
              <w:spacing w:after="60"/>
              <w:rPr>
                <w:iCs/>
                <w:sz w:val="20"/>
              </w:rPr>
            </w:pPr>
            <w:r w:rsidRPr="00341696">
              <w:rPr>
                <w:iCs/>
                <w:sz w:val="20"/>
              </w:rPr>
              <w:t xml:space="preserve">A source </w:t>
            </w:r>
            <w:r>
              <w:rPr>
                <w:iCs/>
                <w:sz w:val="20"/>
              </w:rPr>
              <w:t>S</w:t>
            </w:r>
            <w:r w:rsidRPr="00341696">
              <w:rPr>
                <w:iCs/>
                <w:sz w:val="20"/>
              </w:rPr>
              <w:t xml:space="preserve">ettlement </w:t>
            </w:r>
            <w:r>
              <w:rPr>
                <w:iCs/>
                <w:sz w:val="20"/>
              </w:rPr>
              <w:t>P</w:t>
            </w:r>
            <w:r w:rsidRPr="00341696">
              <w:rPr>
                <w:iCs/>
                <w:sz w:val="20"/>
              </w:rPr>
              <w:t>oint.</w:t>
            </w:r>
          </w:p>
        </w:tc>
      </w:tr>
      <w:tr w:rsidR="001B1951" w:rsidRPr="00341696" w14:paraId="62200D68" w14:textId="77777777" w:rsidTr="00FC27B0">
        <w:tblPrEx>
          <w:tblLook w:val="01E0" w:firstRow="1" w:lastRow="1" w:firstColumn="1" w:lastColumn="1" w:noHBand="0" w:noVBand="0"/>
        </w:tblPrEx>
        <w:trPr>
          <w:cantSplit/>
          <w:trHeight w:val="350"/>
          <w:tblHeader/>
        </w:trPr>
        <w:tc>
          <w:tcPr>
            <w:tcW w:w="1998" w:type="dxa"/>
          </w:tcPr>
          <w:p w14:paraId="64218C83" w14:textId="77777777" w:rsidR="001B1951" w:rsidRPr="005B6D42" w:rsidRDefault="001B1951" w:rsidP="00FC27B0">
            <w:pPr>
              <w:spacing w:after="60"/>
              <w:rPr>
                <w:i/>
                <w:iCs/>
                <w:sz w:val="20"/>
              </w:rPr>
            </w:pPr>
            <w:r w:rsidRPr="005B6D42">
              <w:rPr>
                <w:i/>
                <w:iCs/>
                <w:sz w:val="20"/>
              </w:rPr>
              <w:t>k</w:t>
            </w:r>
          </w:p>
        </w:tc>
        <w:tc>
          <w:tcPr>
            <w:tcW w:w="739" w:type="dxa"/>
          </w:tcPr>
          <w:p w14:paraId="76186C8E" w14:textId="77777777" w:rsidR="001B1951" w:rsidRPr="00341696" w:rsidRDefault="001B1951" w:rsidP="00FC27B0">
            <w:pPr>
              <w:spacing w:after="60"/>
              <w:rPr>
                <w:iCs/>
                <w:sz w:val="20"/>
              </w:rPr>
            </w:pPr>
            <w:r w:rsidRPr="00341696">
              <w:rPr>
                <w:iCs/>
                <w:sz w:val="20"/>
              </w:rPr>
              <w:t>none</w:t>
            </w:r>
          </w:p>
        </w:tc>
        <w:tc>
          <w:tcPr>
            <w:tcW w:w="6595" w:type="dxa"/>
          </w:tcPr>
          <w:p w14:paraId="2209842A" w14:textId="77777777" w:rsidR="001B1951" w:rsidRPr="00341696" w:rsidRDefault="001B1951" w:rsidP="00FC27B0">
            <w:pPr>
              <w:spacing w:after="60"/>
              <w:rPr>
                <w:iCs/>
                <w:sz w:val="20"/>
              </w:rPr>
            </w:pPr>
            <w:r w:rsidRPr="00341696">
              <w:rPr>
                <w:iCs/>
                <w:sz w:val="20"/>
              </w:rPr>
              <w:t xml:space="preserve">A sink </w:t>
            </w:r>
            <w:r>
              <w:rPr>
                <w:iCs/>
                <w:sz w:val="20"/>
              </w:rPr>
              <w:t>S</w:t>
            </w:r>
            <w:r w:rsidRPr="00341696">
              <w:rPr>
                <w:iCs/>
                <w:sz w:val="20"/>
              </w:rPr>
              <w:t xml:space="preserve">ettlement </w:t>
            </w:r>
            <w:r>
              <w:rPr>
                <w:iCs/>
                <w:sz w:val="20"/>
              </w:rPr>
              <w:t>P</w:t>
            </w:r>
            <w:r w:rsidRPr="00341696">
              <w:rPr>
                <w:iCs/>
                <w:sz w:val="20"/>
              </w:rPr>
              <w:t>oint.</w:t>
            </w:r>
          </w:p>
        </w:tc>
      </w:tr>
      <w:tr w:rsidR="001B1951" w:rsidRPr="00341696" w14:paraId="243EB48D" w14:textId="77777777" w:rsidTr="00FC27B0">
        <w:tblPrEx>
          <w:tblLook w:val="01E0" w:firstRow="1" w:lastRow="1" w:firstColumn="1" w:lastColumn="1" w:noHBand="0" w:noVBand="0"/>
        </w:tblPrEx>
        <w:trPr>
          <w:cantSplit/>
          <w:trHeight w:val="350"/>
          <w:tblHeader/>
        </w:trPr>
        <w:tc>
          <w:tcPr>
            <w:tcW w:w="1998" w:type="dxa"/>
          </w:tcPr>
          <w:p w14:paraId="02AF39EF" w14:textId="77777777" w:rsidR="001B1951" w:rsidRPr="005B6D42" w:rsidRDefault="001B1951" w:rsidP="00FC27B0">
            <w:pPr>
              <w:spacing w:after="60"/>
              <w:rPr>
                <w:i/>
                <w:iCs/>
                <w:sz w:val="20"/>
              </w:rPr>
            </w:pPr>
            <w:r w:rsidRPr="005B6D42">
              <w:rPr>
                <w:i/>
                <w:sz w:val="20"/>
              </w:rPr>
              <w:t>m</w:t>
            </w:r>
          </w:p>
        </w:tc>
        <w:tc>
          <w:tcPr>
            <w:tcW w:w="739" w:type="dxa"/>
          </w:tcPr>
          <w:p w14:paraId="174E2F90" w14:textId="77777777" w:rsidR="001B1951" w:rsidRPr="00341696" w:rsidRDefault="001B1951" w:rsidP="00FC27B0">
            <w:pPr>
              <w:spacing w:after="60"/>
              <w:rPr>
                <w:iCs/>
                <w:sz w:val="20"/>
              </w:rPr>
            </w:pPr>
            <w:r w:rsidRPr="000433EB">
              <w:rPr>
                <w:sz w:val="20"/>
              </w:rPr>
              <w:t>none</w:t>
            </w:r>
          </w:p>
        </w:tc>
        <w:tc>
          <w:tcPr>
            <w:tcW w:w="6595" w:type="dxa"/>
          </w:tcPr>
          <w:p w14:paraId="2D836176" w14:textId="77777777" w:rsidR="001B1951" w:rsidRPr="00341696" w:rsidRDefault="001B1951" w:rsidP="00FC27B0">
            <w:pPr>
              <w:spacing w:after="60"/>
              <w:rPr>
                <w:iCs/>
                <w:sz w:val="20"/>
              </w:rPr>
            </w:pPr>
            <w:r w:rsidRPr="000433EB">
              <w:rPr>
                <w:sz w:val="20"/>
              </w:rPr>
              <w:t>An operating month</w:t>
            </w:r>
            <w:r>
              <w:rPr>
                <w:sz w:val="20"/>
              </w:rPr>
              <w:t>.</w:t>
            </w:r>
          </w:p>
        </w:tc>
      </w:tr>
      <w:tr w:rsidR="001B1951" w:rsidRPr="00341696" w14:paraId="145EE2F8" w14:textId="77777777" w:rsidTr="00FC27B0">
        <w:tblPrEx>
          <w:tblLook w:val="01E0" w:firstRow="1" w:lastRow="1" w:firstColumn="1" w:lastColumn="1" w:noHBand="0" w:noVBand="0"/>
        </w:tblPrEx>
        <w:trPr>
          <w:cantSplit/>
          <w:trHeight w:val="350"/>
          <w:tblHeader/>
        </w:trPr>
        <w:tc>
          <w:tcPr>
            <w:tcW w:w="1998" w:type="dxa"/>
          </w:tcPr>
          <w:p w14:paraId="14A1400B" w14:textId="77777777" w:rsidR="001B1951" w:rsidRPr="005B6D42" w:rsidRDefault="001B1951" w:rsidP="00FC27B0">
            <w:pPr>
              <w:spacing w:after="60"/>
              <w:rPr>
                <w:i/>
                <w:iCs/>
                <w:sz w:val="20"/>
              </w:rPr>
            </w:pPr>
            <w:r w:rsidRPr="005B6D42">
              <w:rPr>
                <w:i/>
                <w:sz w:val="20"/>
              </w:rPr>
              <w:t>ctou</w:t>
            </w:r>
          </w:p>
        </w:tc>
        <w:tc>
          <w:tcPr>
            <w:tcW w:w="739" w:type="dxa"/>
          </w:tcPr>
          <w:p w14:paraId="0922B007" w14:textId="77777777" w:rsidR="001B1951" w:rsidRPr="00341696" w:rsidRDefault="001B1951" w:rsidP="00FC27B0">
            <w:pPr>
              <w:spacing w:after="60"/>
              <w:rPr>
                <w:iCs/>
                <w:sz w:val="20"/>
              </w:rPr>
            </w:pPr>
            <w:r w:rsidRPr="00341696">
              <w:rPr>
                <w:iCs/>
                <w:sz w:val="20"/>
              </w:rPr>
              <w:t>none</w:t>
            </w:r>
          </w:p>
        </w:tc>
        <w:tc>
          <w:tcPr>
            <w:tcW w:w="6595" w:type="dxa"/>
          </w:tcPr>
          <w:p w14:paraId="12C7C1B4" w14:textId="77777777" w:rsidR="001B1951" w:rsidRPr="00341696" w:rsidRDefault="001B1951" w:rsidP="00FC27B0">
            <w:pPr>
              <w:spacing w:after="60"/>
              <w:rPr>
                <w:iCs/>
                <w:sz w:val="20"/>
              </w:rPr>
            </w:pPr>
            <w:r w:rsidRPr="003F6636">
              <w:rPr>
                <w:iCs/>
                <w:sz w:val="20"/>
              </w:rPr>
              <w:t xml:space="preserve">CRR </w:t>
            </w:r>
            <w:r w:rsidRPr="008D7F4C">
              <w:rPr>
                <w:iCs/>
                <w:sz w:val="20"/>
              </w:rPr>
              <w:t>Time O</w:t>
            </w:r>
            <w:r w:rsidRPr="007A2BA3">
              <w:rPr>
                <w:iCs/>
                <w:sz w:val="20"/>
              </w:rPr>
              <w:t>f Use block</w:t>
            </w:r>
            <w:r w:rsidRPr="006D333E">
              <w:rPr>
                <w:iCs/>
                <w:sz w:val="20"/>
              </w:rPr>
              <w:t>.</w:t>
            </w:r>
          </w:p>
        </w:tc>
      </w:tr>
      <w:tr w:rsidR="001B1951" w:rsidRPr="00341696" w14:paraId="0C29438F" w14:textId="77777777" w:rsidTr="00FC27B0">
        <w:tblPrEx>
          <w:tblLook w:val="01E0" w:firstRow="1" w:lastRow="1" w:firstColumn="1" w:lastColumn="1" w:noHBand="0" w:noVBand="0"/>
        </w:tblPrEx>
        <w:trPr>
          <w:cantSplit/>
          <w:trHeight w:val="350"/>
          <w:tblHeader/>
        </w:trPr>
        <w:tc>
          <w:tcPr>
            <w:tcW w:w="1998" w:type="dxa"/>
          </w:tcPr>
          <w:p w14:paraId="17361000" w14:textId="77777777" w:rsidR="001B1951" w:rsidRPr="005B6D42" w:rsidRDefault="001B1951" w:rsidP="00FC27B0">
            <w:pPr>
              <w:spacing w:after="60"/>
              <w:rPr>
                <w:i/>
                <w:iCs/>
                <w:sz w:val="20"/>
              </w:rPr>
            </w:pPr>
            <w:r w:rsidRPr="005B6D42">
              <w:rPr>
                <w:i/>
                <w:iCs/>
                <w:sz w:val="20"/>
              </w:rPr>
              <w:t>h</w:t>
            </w:r>
          </w:p>
        </w:tc>
        <w:tc>
          <w:tcPr>
            <w:tcW w:w="739" w:type="dxa"/>
          </w:tcPr>
          <w:p w14:paraId="1010838E" w14:textId="77777777" w:rsidR="001B1951" w:rsidRPr="00341696" w:rsidRDefault="001B1951" w:rsidP="00FC27B0">
            <w:pPr>
              <w:spacing w:after="60"/>
              <w:rPr>
                <w:iCs/>
                <w:sz w:val="20"/>
              </w:rPr>
            </w:pPr>
            <w:r w:rsidRPr="00341696">
              <w:rPr>
                <w:iCs/>
                <w:sz w:val="20"/>
              </w:rPr>
              <w:t>none</w:t>
            </w:r>
          </w:p>
        </w:tc>
        <w:tc>
          <w:tcPr>
            <w:tcW w:w="6595" w:type="dxa"/>
          </w:tcPr>
          <w:p w14:paraId="649390DC" w14:textId="77777777" w:rsidR="001B1951" w:rsidRPr="00341696" w:rsidRDefault="001B1951" w:rsidP="00FC27B0">
            <w:pPr>
              <w:spacing w:after="60"/>
              <w:rPr>
                <w:iCs/>
                <w:sz w:val="20"/>
              </w:rPr>
            </w:pPr>
            <w:r w:rsidRPr="00341696">
              <w:rPr>
                <w:iCs/>
                <w:sz w:val="20"/>
              </w:rPr>
              <w:t xml:space="preserve">An </w:t>
            </w:r>
            <w:r>
              <w:rPr>
                <w:iCs/>
                <w:sz w:val="20"/>
              </w:rPr>
              <w:t>Operating Hour.</w:t>
            </w:r>
          </w:p>
        </w:tc>
      </w:tr>
      <w:tr w:rsidR="001B1951" w:rsidRPr="00341696" w14:paraId="29B9BF51" w14:textId="77777777" w:rsidTr="00FC27B0">
        <w:tblPrEx>
          <w:tblLook w:val="01E0" w:firstRow="1" w:lastRow="1" w:firstColumn="1" w:lastColumn="1" w:noHBand="0" w:noVBand="0"/>
        </w:tblPrEx>
        <w:trPr>
          <w:cantSplit/>
          <w:trHeight w:val="350"/>
          <w:tblHeader/>
        </w:trPr>
        <w:tc>
          <w:tcPr>
            <w:tcW w:w="1998" w:type="dxa"/>
          </w:tcPr>
          <w:p w14:paraId="26116D30" w14:textId="77777777" w:rsidR="001B1951" w:rsidRPr="005B6D42" w:rsidRDefault="001B1951" w:rsidP="00FC27B0">
            <w:pPr>
              <w:spacing w:after="60"/>
              <w:rPr>
                <w:i/>
                <w:iCs/>
                <w:sz w:val="20"/>
              </w:rPr>
            </w:pPr>
            <w:r>
              <w:rPr>
                <w:i/>
                <w:iCs/>
                <w:sz w:val="20"/>
              </w:rPr>
              <w:t>a</w:t>
            </w:r>
          </w:p>
        </w:tc>
        <w:tc>
          <w:tcPr>
            <w:tcW w:w="739" w:type="dxa"/>
          </w:tcPr>
          <w:p w14:paraId="059692AC" w14:textId="77777777" w:rsidR="001B1951" w:rsidRPr="00341696" w:rsidRDefault="001B1951" w:rsidP="00FC27B0">
            <w:pPr>
              <w:spacing w:after="60"/>
              <w:rPr>
                <w:iCs/>
                <w:sz w:val="20"/>
              </w:rPr>
            </w:pPr>
            <w:r w:rsidRPr="00341696">
              <w:rPr>
                <w:iCs/>
                <w:sz w:val="20"/>
              </w:rPr>
              <w:t>none</w:t>
            </w:r>
          </w:p>
        </w:tc>
        <w:tc>
          <w:tcPr>
            <w:tcW w:w="6595" w:type="dxa"/>
          </w:tcPr>
          <w:p w14:paraId="7C8587DA" w14:textId="77777777" w:rsidR="001B1951" w:rsidRPr="00341696" w:rsidRDefault="001B1951" w:rsidP="00FC27B0">
            <w:pPr>
              <w:spacing w:after="60"/>
              <w:rPr>
                <w:iCs/>
                <w:sz w:val="20"/>
              </w:rPr>
            </w:pPr>
            <w:r w:rsidRPr="00341696">
              <w:rPr>
                <w:iCs/>
                <w:sz w:val="20"/>
              </w:rPr>
              <w:t>A</w:t>
            </w:r>
            <w:r>
              <w:rPr>
                <w:iCs/>
                <w:sz w:val="20"/>
              </w:rPr>
              <w:t>ll</w:t>
            </w:r>
            <w:r w:rsidRPr="00341696">
              <w:rPr>
                <w:iCs/>
                <w:sz w:val="20"/>
              </w:rPr>
              <w:t xml:space="preserve"> </w:t>
            </w:r>
            <w:r>
              <w:rPr>
                <w:iCs/>
                <w:sz w:val="20"/>
              </w:rPr>
              <w:t>CRR Account Holders represented by the Counter-Party.</w:t>
            </w:r>
          </w:p>
        </w:tc>
      </w:tr>
      <w:tr w:rsidR="001B1951" w:rsidRPr="00341696" w14:paraId="1471FF4A" w14:textId="77777777" w:rsidTr="00FC27B0">
        <w:tblPrEx>
          <w:tblLook w:val="01E0" w:firstRow="1" w:lastRow="1" w:firstColumn="1" w:lastColumn="1" w:noHBand="0" w:noVBand="0"/>
        </w:tblPrEx>
        <w:trPr>
          <w:cantSplit/>
          <w:trHeight w:val="350"/>
          <w:tblHeader/>
        </w:trPr>
        <w:tc>
          <w:tcPr>
            <w:tcW w:w="1998" w:type="dxa"/>
          </w:tcPr>
          <w:p w14:paraId="55ED497C" w14:textId="77777777" w:rsidR="001B1951" w:rsidRPr="005B6D42" w:rsidRDefault="001B1951" w:rsidP="00FC27B0">
            <w:pPr>
              <w:spacing w:after="60"/>
              <w:rPr>
                <w:i/>
                <w:iCs/>
                <w:sz w:val="20"/>
              </w:rPr>
            </w:pPr>
            <w:r w:rsidRPr="005B6D42">
              <w:rPr>
                <w:i/>
                <w:iCs/>
                <w:sz w:val="20"/>
              </w:rPr>
              <w:t>ci99</w:t>
            </w:r>
          </w:p>
        </w:tc>
        <w:tc>
          <w:tcPr>
            <w:tcW w:w="739" w:type="dxa"/>
          </w:tcPr>
          <w:p w14:paraId="0B2909B2" w14:textId="77777777" w:rsidR="001B1951" w:rsidRPr="00341696" w:rsidRDefault="001B1951" w:rsidP="00FC27B0">
            <w:pPr>
              <w:spacing w:after="60"/>
              <w:rPr>
                <w:iCs/>
                <w:sz w:val="20"/>
              </w:rPr>
            </w:pPr>
            <w:r>
              <w:rPr>
                <w:iCs/>
                <w:sz w:val="20"/>
              </w:rPr>
              <w:t>none</w:t>
            </w:r>
          </w:p>
        </w:tc>
        <w:tc>
          <w:tcPr>
            <w:tcW w:w="6595" w:type="dxa"/>
          </w:tcPr>
          <w:p w14:paraId="40659781" w14:textId="77777777" w:rsidR="001B1951" w:rsidRPr="00341696" w:rsidRDefault="001B1951" w:rsidP="00FC27B0">
            <w:pPr>
              <w:spacing w:after="60"/>
              <w:rPr>
                <w:iCs/>
                <w:sz w:val="20"/>
              </w:rPr>
            </w:pPr>
            <w:r>
              <w:rPr>
                <w:iCs/>
                <w:sz w:val="20"/>
              </w:rPr>
              <w:t>99</w:t>
            </w:r>
            <w:r w:rsidRPr="00E85945">
              <w:rPr>
                <w:iCs/>
                <w:sz w:val="20"/>
                <w:vertAlign w:val="superscript"/>
              </w:rPr>
              <w:t>th</w:t>
            </w:r>
            <w:r>
              <w:rPr>
                <w:iCs/>
                <w:sz w:val="20"/>
              </w:rPr>
              <w:t xml:space="preserve"> percentile confidence interval.</w:t>
            </w:r>
          </w:p>
        </w:tc>
      </w:tr>
    </w:tbl>
    <w:p w14:paraId="035099FA" w14:textId="77777777" w:rsidR="009A3772" w:rsidRPr="00BA2009" w:rsidRDefault="009A3772" w:rsidP="00BC2D06"/>
    <w:sectPr w:rsidR="009A3772" w:rsidRPr="00BA2009">
      <w:headerReference w:type="default" r:id="rId18"/>
      <w:footerReference w:type="even" r:id="rId19"/>
      <w:footerReference w:type="default" r:id="rId20"/>
      <w:footerReference w:type="first" r:id="rId2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53FF6C77" w:rsidR="00D176CF" w:rsidRPr="001A1F2C" w:rsidRDefault="00A644F1">
    <w:pPr>
      <w:pStyle w:val="Footer"/>
      <w:tabs>
        <w:tab w:val="clear" w:pos="4320"/>
        <w:tab w:val="clear" w:pos="8640"/>
        <w:tab w:val="right" w:pos="9360"/>
      </w:tabs>
      <w:rPr>
        <w:rFonts w:ascii="Arial" w:hAnsi="Arial" w:cs="Arial"/>
        <w:sz w:val="18"/>
        <w:szCs w:val="18"/>
      </w:rPr>
    </w:pPr>
    <w:r>
      <w:rPr>
        <w:rFonts w:ascii="Arial" w:hAnsi="Arial" w:cs="Arial"/>
        <w:sz w:val="18"/>
        <w:szCs w:val="18"/>
      </w:rPr>
      <w:t>1292</w:t>
    </w:r>
    <w:r w:rsidR="001A1F2C" w:rsidRPr="001A1F2C">
      <w:rPr>
        <w:rFonts w:ascii="Arial" w:hAnsi="Arial" w:cs="Arial"/>
        <w:sz w:val="18"/>
        <w:szCs w:val="18"/>
      </w:rPr>
      <w:t>NPRR-</w:t>
    </w:r>
    <w:r w:rsidR="00357DE3">
      <w:rPr>
        <w:rFonts w:ascii="Arial" w:hAnsi="Arial" w:cs="Arial"/>
        <w:sz w:val="18"/>
        <w:szCs w:val="18"/>
      </w:rPr>
      <w:t>03 PRS Report 081325</w:t>
    </w:r>
    <w:r w:rsidR="00D176CF" w:rsidRPr="001A1F2C">
      <w:rPr>
        <w:rFonts w:ascii="Arial" w:hAnsi="Arial" w:cs="Arial"/>
        <w:sz w:val="18"/>
        <w:szCs w:val="18"/>
      </w:rPr>
      <w:tab/>
      <w:t xml:space="preserve">Page </w:t>
    </w:r>
    <w:r w:rsidR="00D176CF" w:rsidRPr="001A1F2C">
      <w:rPr>
        <w:rFonts w:ascii="Arial" w:hAnsi="Arial" w:cs="Arial"/>
        <w:sz w:val="18"/>
        <w:szCs w:val="18"/>
      </w:rPr>
      <w:fldChar w:fldCharType="begin"/>
    </w:r>
    <w:r w:rsidR="00D176CF" w:rsidRPr="001A1F2C">
      <w:rPr>
        <w:rFonts w:ascii="Arial" w:hAnsi="Arial" w:cs="Arial"/>
        <w:sz w:val="18"/>
        <w:szCs w:val="18"/>
      </w:rPr>
      <w:instrText xml:space="preserve"> PAGE </w:instrText>
    </w:r>
    <w:r w:rsidR="00D176CF" w:rsidRPr="001A1F2C">
      <w:rPr>
        <w:rFonts w:ascii="Arial" w:hAnsi="Arial" w:cs="Arial"/>
        <w:sz w:val="18"/>
        <w:szCs w:val="18"/>
      </w:rPr>
      <w:fldChar w:fldCharType="separate"/>
    </w:r>
    <w:r w:rsidR="006E4597" w:rsidRPr="001A1F2C">
      <w:rPr>
        <w:rFonts w:ascii="Arial" w:hAnsi="Arial" w:cs="Arial"/>
        <w:noProof/>
        <w:sz w:val="18"/>
        <w:szCs w:val="18"/>
      </w:rPr>
      <w:t>1</w:t>
    </w:r>
    <w:r w:rsidR="00D176CF" w:rsidRPr="001A1F2C">
      <w:rPr>
        <w:rFonts w:ascii="Arial" w:hAnsi="Arial" w:cs="Arial"/>
        <w:sz w:val="18"/>
        <w:szCs w:val="18"/>
      </w:rPr>
      <w:fldChar w:fldCharType="end"/>
    </w:r>
    <w:r w:rsidR="00D176CF" w:rsidRPr="001A1F2C">
      <w:rPr>
        <w:rFonts w:ascii="Arial" w:hAnsi="Arial" w:cs="Arial"/>
        <w:sz w:val="18"/>
        <w:szCs w:val="18"/>
      </w:rPr>
      <w:t xml:space="preserve"> of </w:t>
    </w:r>
    <w:r w:rsidR="00D176CF" w:rsidRPr="001A1F2C">
      <w:rPr>
        <w:rFonts w:ascii="Arial" w:hAnsi="Arial" w:cs="Arial"/>
        <w:sz w:val="18"/>
        <w:szCs w:val="18"/>
      </w:rPr>
      <w:fldChar w:fldCharType="begin"/>
    </w:r>
    <w:r w:rsidR="00D176CF" w:rsidRPr="001A1F2C">
      <w:rPr>
        <w:rFonts w:ascii="Arial" w:hAnsi="Arial" w:cs="Arial"/>
        <w:sz w:val="18"/>
        <w:szCs w:val="18"/>
      </w:rPr>
      <w:instrText xml:space="preserve"> NUMPAGES </w:instrText>
    </w:r>
    <w:r w:rsidR="00D176CF" w:rsidRPr="001A1F2C">
      <w:rPr>
        <w:rFonts w:ascii="Arial" w:hAnsi="Arial" w:cs="Arial"/>
        <w:sz w:val="18"/>
        <w:szCs w:val="18"/>
      </w:rPr>
      <w:fldChar w:fldCharType="separate"/>
    </w:r>
    <w:r w:rsidR="006E4597" w:rsidRPr="001A1F2C">
      <w:rPr>
        <w:rFonts w:ascii="Arial" w:hAnsi="Arial" w:cs="Arial"/>
        <w:noProof/>
        <w:sz w:val="18"/>
        <w:szCs w:val="18"/>
      </w:rPr>
      <w:t>2</w:t>
    </w:r>
    <w:r w:rsidR="00D176CF" w:rsidRPr="001A1F2C">
      <w:rPr>
        <w:rFonts w:ascii="Arial" w:hAnsi="Arial" w:cs="Arial"/>
        <w:sz w:val="18"/>
        <w:szCs w:val="18"/>
      </w:rPr>
      <w:fldChar w:fldCharType="end"/>
    </w:r>
  </w:p>
  <w:p w14:paraId="24F97763" w14:textId="77777777" w:rsidR="00D176CF" w:rsidRPr="001A1F2C" w:rsidRDefault="00D176CF">
    <w:pPr>
      <w:pStyle w:val="Footer"/>
      <w:tabs>
        <w:tab w:val="clear" w:pos="4320"/>
        <w:tab w:val="clear" w:pos="8640"/>
        <w:tab w:val="right" w:pos="9360"/>
      </w:tabs>
      <w:rPr>
        <w:rFonts w:ascii="Arial" w:hAnsi="Arial" w:cs="Arial"/>
        <w:sz w:val="18"/>
        <w:szCs w:val="18"/>
      </w:rPr>
    </w:pPr>
    <w:r w:rsidRPr="001A1F2C">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4D2E284B" w:rsidR="00D176CF" w:rsidRDefault="00357DE3"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51102BD"/>
    <w:multiLevelType w:val="hybridMultilevel"/>
    <w:tmpl w:val="5F281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4"/>
  </w:num>
  <w:num w:numId="15" w16cid:durableId="1265773267">
    <w:abstractNumId w:val="6"/>
  </w:num>
  <w:num w:numId="16" w16cid:durableId="304939696">
    <w:abstractNumId w:val="9"/>
  </w:num>
  <w:num w:numId="17" w16cid:durableId="1837302691">
    <w:abstractNumId w:val="10"/>
  </w:num>
  <w:num w:numId="18" w16cid:durableId="2140175323">
    <w:abstractNumId w:val="5"/>
  </w:num>
  <w:num w:numId="19" w16cid:durableId="731661008">
    <w:abstractNumId w:val="8"/>
  </w:num>
  <w:num w:numId="20" w16cid:durableId="1512917052">
    <w:abstractNumId w:val="3"/>
  </w:num>
  <w:num w:numId="21" w16cid:durableId="79757460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Vistra">
    <w15:presenceInfo w15:providerId="None" w15:userId="Vist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A036C"/>
    <w:rsid w:val="000D1AEB"/>
    <w:rsid w:val="000D3E64"/>
    <w:rsid w:val="000F13C5"/>
    <w:rsid w:val="00105A36"/>
    <w:rsid w:val="001313B4"/>
    <w:rsid w:val="00134EC3"/>
    <w:rsid w:val="0014546D"/>
    <w:rsid w:val="001500D9"/>
    <w:rsid w:val="00156DB7"/>
    <w:rsid w:val="00157228"/>
    <w:rsid w:val="00160C3C"/>
    <w:rsid w:val="00176375"/>
    <w:rsid w:val="0017783C"/>
    <w:rsid w:val="0019314C"/>
    <w:rsid w:val="001A1F2C"/>
    <w:rsid w:val="001B1951"/>
    <w:rsid w:val="001F38F0"/>
    <w:rsid w:val="00237430"/>
    <w:rsid w:val="0026307D"/>
    <w:rsid w:val="00276A99"/>
    <w:rsid w:val="00286AD9"/>
    <w:rsid w:val="002966F3"/>
    <w:rsid w:val="002B69F3"/>
    <w:rsid w:val="002B763A"/>
    <w:rsid w:val="002D382A"/>
    <w:rsid w:val="002E3E61"/>
    <w:rsid w:val="002F1EDD"/>
    <w:rsid w:val="003013F2"/>
    <w:rsid w:val="0030232A"/>
    <w:rsid w:val="0030694A"/>
    <w:rsid w:val="003069F4"/>
    <w:rsid w:val="00357DE3"/>
    <w:rsid w:val="00360920"/>
    <w:rsid w:val="00384709"/>
    <w:rsid w:val="00386C35"/>
    <w:rsid w:val="003A3D77"/>
    <w:rsid w:val="003B5AED"/>
    <w:rsid w:val="003C6B7B"/>
    <w:rsid w:val="004135BD"/>
    <w:rsid w:val="004302A4"/>
    <w:rsid w:val="004463BA"/>
    <w:rsid w:val="00473EF9"/>
    <w:rsid w:val="004822D4"/>
    <w:rsid w:val="0049290B"/>
    <w:rsid w:val="004A4451"/>
    <w:rsid w:val="004B5772"/>
    <w:rsid w:val="004D3958"/>
    <w:rsid w:val="005008DF"/>
    <w:rsid w:val="005045D0"/>
    <w:rsid w:val="00534C6C"/>
    <w:rsid w:val="00555554"/>
    <w:rsid w:val="005841C0"/>
    <w:rsid w:val="0059260F"/>
    <w:rsid w:val="005E5074"/>
    <w:rsid w:val="00612E4F"/>
    <w:rsid w:val="00613501"/>
    <w:rsid w:val="00615D5E"/>
    <w:rsid w:val="00622E99"/>
    <w:rsid w:val="00625E5D"/>
    <w:rsid w:val="00657C61"/>
    <w:rsid w:val="0066370F"/>
    <w:rsid w:val="006A0784"/>
    <w:rsid w:val="006A697B"/>
    <w:rsid w:val="006B4DDE"/>
    <w:rsid w:val="006E4597"/>
    <w:rsid w:val="006E6466"/>
    <w:rsid w:val="00743968"/>
    <w:rsid w:val="00744B36"/>
    <w:rsid w:val="00747153"/>
    <w:rsid w:val="00785415"/>
    <w:rsid w:val="00786294"/>
    <w:rsid w:val="00791CB9"/>
    <w:rsid w:val="00793130"/>
    <w:rsid w:val="00797DEE"/>
    <w:rsid w:val="007A1BE1"/>
    <w:rsid w:val="007B3233"/>
    <w:rsid w:val="007B5A42"/>
    <w:rsid w:val="007C199B"/>
    <w:rsid w:val="007D3073"/>
    <w:rsid w:val="007D64B9"/>
    <w:rsid w:val="007D72D4"/>
    <w:rsid w:val="007E0452"/>
    <w:rsid w:val="008070C0"/>
    <w:rsid w:val="008113FB"/>
    <w:rsid w:val="00811C12"/>
    <w:rsid w:val="00823208"/>
    <w:rsid w:val="00845778"/>
    <w:rsid w:val="00877B26"/>
    <w:rsid w:val="00887E28"/>
    <w:rsid w:val="008D4661"/>
    <w:rsid w:val="008D5C3A"/>
    <w:rsid w:val="008E2870"/>
    <w:rsid w:val="008E6DA2"/>
    <w:rsid w:val="008F6DD5"/>
    <w:rsid w:val="00907B1E"/>
    <w:rsid w:val="00943AFD"/>
    <w:rsid w:val="00963A51"/>
    <w:rsid w:val="00983B6E"/>
    <w:rsid w:val="009936F8"/>
    <w:rsid w:val="009A3772"/>
    <w:rsid w:val="009C5490"/>
    <w:rsid w:val="009D17F0"/>
    <w:rsid w:val="00A42796"/>
    <w:rsid w:val="00A432FB"/>
    <w:rsid w:val="00A5311D"/>
    <w:rsid w:val="00A644F1"/>
    <w:rsid w:val="00A9239B"/>
    <w:rsid w:val="00AD3B58"/>
    <w:rsid w:val="00AF56C6"/>
    <w:rsid w:val="00AF7CB2"/>
    <w:rsid w:val="00B032E8"/>
    <w:rsid w:val="00B57F96"/>
    <w:rsid w:val="00B67892"/>
    <w:rsid w:val="00BA4D33"/>
    <w:rsid w:val="00BC2D06"/>
    <w:rsid w:val="00C744EB"/>
    <w:rsid w:val="00C90702"/>
    <w:rsid w:val="00C917FF"/>
    <w:rsid w:val="00C918BE"/>
    <w:rsid w:val="00C9766A"/>
    <w:rsid w:val="00CC4F39"/>
    <w:rsid w:val="00CD544C"/>
    <w:rsid w:val="00CF4256"/>
    <w:rsid w:val="00D04FE8"/>
    <w:rsid w:val="00D176CF"/>
    <w:rsid w:val="00D17AD5"/>
    <w:rsid w:val="00D271E3"/>
    <w:rsid w:val="00D47A80"/>
    <w:rsid w:val="00D73012"/>
    <w:rsid w:val="00D85807"/>
    <w:rsid w:val="00D87349"/>
    <w:rsid w:val="00D91EE9"/>
    <w:rsid w:val="00D9627A"/>
    <w:rsid w:val="00D97220"/>
    <w:rsid w:val="00E14D47"/>
    <w:rsid w:val="00E1641C"/>
    <w:rsid w:val="00E26708"/>
    <w:rsid w:val="00E34958"/>
    <w:rsid w:val="00E37AB0"/>
    <w:rsid w:val="00E71C39"/>
    <w:rsid w:val="00EA56E6"/>
    <w:rsid w:val="00EA694D"/>
    <w:rsid w:val="00EC335F"/>
    <w:rsid w:val="00EC48FB"/>
    <w:rsid w:val="00EC7F18"/>
    <w:rsid w:val="00ED3965"/>
    <w:rsid w:val="00EE41DA"/>
    <w:rsid w:val="00EF232A"/>
    <w:rsid w:val="00F05A69"/>
    <w:rsid w:val="00F43FFD"/>
    <w:rsid w:val="00F44236"/>
    <w:rsid w:val="00F4582A"/>
    <w:rsid w:val="00F52517"/>
    <w:rsid w:val="00F67673"/>
    <w:rsid w:val="00FA57B2"/>
    <w:rsid w:val="00FB509B"/>
    <w:rsid w:val="00FC3D4B"/>
    <w:rsid w:val="00FC6312"/>
    <w:rsid w:val="00FE36E3"/>
    <w:rsid w:val="00FE5658"/>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560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1B1951"/>
    <w:pPr>
      <w:ind w:left="720" w:hanging="720"/>
    </w:pPr>
    <w:rPr>
      <w:iCs/>
      <w:szCs w:val="20"/>
    </w:rPr>
  </w:style>
  <w:style w:type="character" w:customStyle="1" w:styleId="H2Char">
    <w:name w:val="H2 Char"/>
    <w:link w:val="H2"/>
    <w:rsid w:val="001B1951"/>
    <w:rPr>
      <w:b/>
      <w:sz w:val="24"/>
    </w:rPr>
  </w:style>
  <w:style w:type="character" w:customStyle="1" w:styleId="BodyTextNumberedChar">
    <w:name w:val="Body Text Numbered Char"/>
    <w:link w:val="BodyTextNumbered"/>
    <w:rsid w:val="001B1951"/>
    <w:rPr>
      <w:iCs/>
      <w:sz w:val="24"/>
    </w:rPr>
  </w:style>
  <w:style w:type="character" w:customStyle="1" w:styleId="H4Char">
    <w:name w:val="H4 Char"/>
    <w:link w:val="H4"/>
    <w:rsid w:val="001B1951"/>
    <w:rPr>
      <w:b/>
      <w:bCs/>
      <w:snapToGrid w:val="0"/>
      <w:sz w:val="24"/>
    </w:rPr>
  </w:style>
  <w:style w:type="character" w:customStyle="1" w:styleId="InstructionsChar">
    <w:name w:val="Instructions Char"/>
    <w:link w:val="Instructions"/>
    <w:rsid w:val="001B1951"/>
    <w:rPr>
      <w:b/>
      <w:i/>
      <w:iCs/>
      <w:sz w:val="24"/>
      <w:szCs w:val="24"/>
    </w:rPr>
  </w:style>
  <w:style w:type="character" w:customStyle="1" w:styleId="ListIntroductionChar">
    <w:name w:val="List Introduction Char"/>
    <w:link w:val="ListIntroduction"/>
    <w:rsid w:val="001B1951"/>
    <w:rPr>
      <w:iCs/>
      <w:sz w:val="24"/>
    </w:rPr>
  </w:style>
  <w:style w:type="paragraph" w:styleId="ListParagraph">
    <w:name w:val="List Paragraph"/>
    <w:basedOn w:val="Normal"/>
    <w:uiPriority w:val="34"/>
    <w:qFormat/>
    <w:rsid w:val="008232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92"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ercot.com/files/docs/2023/08/25/ERCOT-Strategic-Plan-2024-2028.pdf" TargetMode="External"/><Relationship Id="rId17" Type="http://schemas.openxmlformats.org/officeDocument/2006/relationships/hyperlink" Target="mailto:Brittney.Albracht@ercot.com" TargetMode="External"/><Relationship Id="rId2" Type="http://schemas.openxmlformats.org/officeDocument/2006/relationships/numbering" Target="numbering.xml"/><Relationship Id="rId16" Type="http://schemas.openxmlformats.org/officeDocument/2006/relationships/hyperlink" Target="mailto:ned.bonskowski@vistracorp.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Monica.jha@vistracorp.com" TargetMode="External"/><Relationship Id="rId23" Type="http://schemas.microsoft.com/office/2011/relationships/people" Target="people.xml"/><Relationship Id="rId10" Type="http://schemas.openxmlformats.org/officeDocument/2006/relationships/hyperlink" Target="https://www.ercot.com/files/docs/2023/08/25/ERCOT-Strategic-Plan-2024-2028.pdf"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4313</Words>
  <Characters>22589</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26849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2013-11-15T22:11:00Z</cp:lastPrinted>
  <dcterms:created xsi:type="dcterms:W3CDTF">2025-08-19T04:23:00Z</dcterms:created>
  <dcterms:modified xsi:type="dcterms:W3CDTF">2025-08-19T04:29:00Z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